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FCBF3" w14:textId="2C7E25D4" w:rsidR="006A0426" w:rsidRDefault="00F700A6" w:rsidP="00F700A6">
      <w:pPr>
        <w:tabs>
          <w:tab w:val="left" w:pos="2352"/>
        </w:tabs>
        <w:jc w:val="right"/>
      </w:pPr>
      <w:r>
        <w:tab/>
      </w:r>
    </w:p>
    <w:p w14:paraId="13F3D664" w14:textId="0C746903" w:rsidR="006A0426" w:rsidRDefault="006A0426"/>
    <w:p w14:paraId="68ED51C8" w14:textId="7367609C" w:rsidR="006A0426" w:rsidRDefault="006A0426"/>
    <w:p w14:paraId="5FF243A5" w14:textId="6C19FE42" w:rsidR="006A0426" w:rsidRDefault="006A0426"/>
    <w:p w14:paraId="3C3C2AB4" w14:textId="6B3F17A0" w:rsidR="006A0426" w:rsidRDefault="006A0426"/>
    <w:p w14:paraId="642F840E" w14:textId="77777777" w:rsidR="006A0426" w:rsidRDefault="006A0426"/>
    <w:tbl>
      <w:tblPr>
        <w:tblW w:w="10206" w:type="dxa"/>
        <w:tblCellMar>
          <w:left w:w="71" w:type="dxa"/>
          <w:right w:w="71" w:type="dxa"/>
        </w:tblCellMar>
        <w:tblLook w:val="0000" w:firstRow="0" w:lastRow="0" w:firstColumn="0" w:lastColumn="0" w:noHBand="0" w:noVBand="0"/>
      </w:tblPr>
      <w:tblGrid>
        <w:gridCol w:w="10206"/>
      </w:tblGrid>
      <w:tr w:rsidR="00CB410D" w14:paraId="24B95215" w14:textId="77777777" w:rsidTr="009804E7">
        <w:tc>
          <w:tcPr>
            <w:tcW w:w="10206" w:type="dxa"/>
            <w:shd w:val="clear" w:color="auto" w:fill="66CCFF"/>
          </w:tcPr>
          <w:p w14:paraId="201861D0" w14:textId="6E3B4578" w:rsidR="00CB410D" w:rsidRPr="00C46F67" w:rsidDel="00A27E3C" w:rsidRDefault="00AE1153">
            <w:pPr>
              <w:pStyle w:val="Standard"/>
              <w:tabs>
                <w:tab w:val="left" w:pos="851"/>
              </w:tabs>
              <w:spacing w:before="120" w:after="120"/>
              <w:jc w:val="center"/>
              <w:rPr>
                <w:del w:id="0" w:author="SANTAMARIA-CESTRE Isabelle" w:date="2025-08-18T18:33:00Z"/>
                <w:rFonts w:asciiTheme="majorHAnsi" w:hAnsiTheme="majorHAnsi" w:cstheme="majorHAnsi"/>
                <w:b/>
                <w:bCs/>
                <w:caps/>
                <w:sz w:val="36"/>
                <w:szCs w:val="36"/>
              </w:rPr>
            </w:pPr>
            <w:del w:id="1" w:author="SANTAMARIA-CESTRE Isabelle" w:date="2025-08-18T18:33:00Z">
              <w:r w:rsidDel="00A27E3C">
                <w:rPr>
                  <w:rFonts w:asciiTheme="majorHAnsi" w:hAnsiTheme="majorHAnsi" w:cstheme="majorHAnsi"/>
                  <w:b/>
                  <w:bCs/>
                  <w:caps/>
                  <w:sz w:val="36"/>
                  <w:szCs w:val="36"/>
                </w:rPr>
                <w:delText>ACCORD-CADRE</w:delText>
              </w:r>
            </w:del>
            <w:ins w:id="2" w:author="SANTAMARIA-CESTRE Isabelle" w:date="2025-08-18T18:33:00Z">
              <w:r w:rsidR="00A27E3C">
                <w:rPr>
                  <w:rFonts w:asciiTheme="majorHAnsi" w:hAnsiTheme="majorHAnsi" w:cstheme="majorHAnsi"/>
                  <w:b/>
                  <w:bCs/>
                  <w:caps/>
                  <w:sz w:val="36"/>
                  <w:szCs w:val="36"/>
                </w:rPr>
                <w:t xml:space="preserve">marche public </w:t>
              </w:r>
            </w:ins>
          </w:p>
          <w:p w14:paraId="3395835E" w14:textId="45684D47" w:rsidR="008F049C" w:rsidRPr="00C46F67" w:rsidRDefault="008F049C">
            <w:pPr>
              <w:pStyle w:val="Standard"/>
              <w:tabs>
                <w:tab w:val="left" w:pos="851"/>
              </w:tabs>
              <w:spacing w:before="120" w:after="120"/>
              <w:jc w:val="center"/>
              <w:rPr>
                <w:rFonts w:asciiTheme="majorHAnsi" w:hAnsiTheme="majorHAnsi" w:cstheme="majorHAnsi"/>
                <w:b/>
                <w:bCs/>
                <w:caps/>
                <w:sz w:val="36"/>
                <w:szCs w:val="36"/>
              </w:rPr>
            </w:pPr>
            <w:r w:rsidRPr="00C46F67">
              <w:rPr>
                <w:rFonts w:asciiTheme="majorHAnsi" w:hAnsiTheme="majorHAnsi" w:cstheme="majorHAnsi"/>
                <w:b/>
                <w:bCs/>
                <w:caps/>
                <w:sz w:val="36"/>
                <w:szCs w:val="36"/>
              </w:rPr>
              <w:t>DGITM-</w:t>
            </w:r>
            <w:r w:rsidR="00AE1153">
              <w:rPr>
                <w:rFonts w:asciiTheme="majorHAnsi" w:hAnsiTheme="majorHAnsi" w:cstheme="majorHAnsi"/>
                <w:b/>
                <w:bCs/>
                <w:caps/>
                <w:sz w:val="36"/>
                <w:szCs w:val="36"/>
              </w:rPr>
              <w:t>DMR-SAM1-13</w:t>
            </w:r>
            <w:r w:rsidRPr="00C46F67">
              <w:rPr>
                <w:rFonts w:asciiTheme="majorHAnsi" w:hAnsiTheme="majorHAnsi" w:cstheme="majorHAnsi"/>
                <w:b/>
                <w:bCs/>
                <w:caps/>
                <w:sz w:val="36"/>
                <w:szCs w:val="36"/>
              </w:rPr>
              <w:t>-2025</w:t>
            </w:r>
          </w:p>
          <w:p w14:paraId="11CA9B6D" w14:textId="20A6723B" w:rsidR="00CB410D" w:rsidRDefault="008176BA">
            <w:pPr>
              <w:pStyle w:val="Standard"/>
              <w:tabs>
                <w:tab w:val="left" w:pos="851"/>
              </w:tabs>
              <w:spacing w:before="120" w:after="120"/>
              <w:jc w:val="center"/>
            </w:pPr>
            <w:r w:rsidRPr="00C46F67">
              <w:rPr>
                <w:rFonts w:asciiTheme="majorHAnsi" w:hAnsiTheme="majorHAnsi" w:cstheme="majorHAnsi"/>
                <w:b/>
                <w:bCs/>
                <w:caps/>
                <w:sz w:val="36"/>
                <w:szCs w:val="36"/>
              </w:rPr>
              <w:t>ACTE</w:t>
            </w:r>
            <w:r w:rsidRPr="00C46F67">
              <w:rPr>
                <w:rFonts w:asciiTheme="majorHAnsi" w:hAnsiTheme="majorHAnsi" w:cstheme="majorHAnsi"/>
                <w:b/>
                <w:bCs/>
                <w:sz w:val="36"/>
                <w:szCs w:val="36"/>
              </w:rPr>
              <w:t xml:space="preserve"> D’ENGAGEMENT</w:t>
            </w:r>
            <w:r w:rsidR="00C46F67">
              <w:rPr>
                <w:rFonts w:asciiTheme="majorHAnsi" w:hAnsiTheme="majorHAnsi" w:cstheme="majorHAnsi"/>
                <w:b/>
                <w:bCs/>
                <w:sz w:val="36"/>
                <w:szCs w:val="36"/>
              </w:rPr>
              <w:t xml:space="preserve"> (AE)</w:t>
            </w:r>
          </w:p>
        </w:tc>
      </w:tr>
    </w:tbl>
    <w:p w14:paraId="748EACEB" w14:textId="77777777" w:rsidR="00CB410D" w:rsidRPr="00C46F67" w:rsidRDefault="00CB410D">
      <w:pPr>
        <w:pStyle w:val="Standard"/>
        <w:tabs>
          <w:tab w:val="left" w:pos="426"/>
          <w:tab w:val="left" w:pos="851"/>
        </w:tabs>
        <w:jc w:val="both"/>
        <w:rPr>
          <w:rFonts w:asciiTheme="majorHAnsi" w:hAnsiTheme="majorHAnsi" w:cstheme="majorHAnsi"/>
        </w:rPr>
      </w:pPr>
    </w:p>
    <w:tbl>
      <w:tblPr>
        <w:tblW w:w="10277" w:type="dxa"/>
        <w:tblInd w:w="-10" w:type="dxa"/>
        <w:tblCellMar>
          <w:left w:w="71" w:type="dxa"/>
          <w:right w:w="71" w:type="dxa"/>
        </w:tblCellMar>
        <w:tblLook w:val="0000" w:firstRow="0" w:lastRow="0" w:firstColumn="0" w:lastColumn="0" w:noHBand="0" w:noVBand="0"/>
      </w:tblPr>
      <w:tblGrid>
        <w:gridCol w:w="10277"/>
      </w:tblGrid>
      <w:tr w:rsidR="00CB410D" w:rsidRPr="00C46F67" w14:paraId="77DBF3F8" w14:textId="77777777">
        <w:tc>
          <w:tcPr>
            <w:tcW w:w="10277" w:type="dxa"/>
            <w:shd w:val="clear" w:color="auto" w:fill="66CCFF"/>
          </w:tcPr>
          <w:p w14:paraId="6FB46D8F" w14:textId="77777777" w:rsidR="00CB410D" w:rsidRPr="00C46F67" w:rsidRDefault="008176BA">
            <w:pPr>
              <w:pStyle w:val="Standard"/>
              <w:tabs>
                <w:tab w:val="left" w:pos="0"/>
                <w:tab w:val="left" w:pos="851"/>
                <w:tab w:val="left" w:pos="4111"/>
              </w:tabs>
              <w:spacing w:before="120" w:after="120"/>
              <w:jc w:val="both"/>
              <w:rPr>
                <w:rFonts w:asciiTheme="majorHAnsi" w:hAnsiTheme="majorHAnsi" w:cstheme="majorHAnsi"/>
                <w:sz w:val="26"/>
                <w:szCs w:val="26"/>
              </w:rPr>
            </w:pPr>
            <w:r w:rsidRPr="00C46F67">
              <w:rPr>
                <w:rFonts w:asciiTheme="majorHAnsi" w:hAnsiTheme="majorHAnsi" w:cstheme="majorHAnsi"/>
                <w:b/>
                <w:sz w:val="26"/>
                <w:szCs w:val="26"/>
              </w:rPr>
              <w:t xml:space="preserve">A – Objet </w:t>
            </w:r>
            <w:r w:rsidRPr="00C46F67">
              <w:rPr>
                <w:rFonts w:asciiTheme="majorHAnsi" w:hAnsiTheme="majorHAnsi" w:cstheme="majorHAnsi"/>
                <w:b/>
                <w:bCs/>
                <w:sz w:val="26"/>
                <w:szCs w:val="26"/>
              </w:rPr>
              <w:t>de l’acte d’engagement</w:t>
            </w:r>
          </w:p>
        </w:tc>
      </w:tr>
    </w:tbl>
    <w:p w14:paraId="358FF16F" w14:textId="77777777" w:rsidR="00CB410D" w:rsidRPr="00C46F67" w:rsidRDefault="00CB410D">
      <w:pPr>
        <w:pStyle w:val="Standard"/>
        <w:tabs>
          <w:tab w:val="left" w:pos="426"/>
          <w:tab w:val="left" w:pos="851"/>
        </w:tabs>
        <w:jc w:val="both"/>
        <w:rPr>
          <w:rFonts w:asciiTheme="majorHAnsi" w:hAnsiTheme="majorHAnsi" w:cstheme="majorHAnsi"/>
        </w:rPr>
      </w:pPr>
    </w:p>
    <w:p w14:paraId="6E2DED36" w14:textId="66EB2A0A" w:rsidR="00CB410D" w:rsidRPr="00C46F67" w:rsidRDefault="008176BA">
      <w:pPr>
        <w:pStyle w:val="Standard"/>
        <w:tabs>
          <w:tab w:val="left" w:pos="426"/>
          <w:tab w:val="left" w:pos="851"/>
        </w:tabs>
        <w:jc w:val="both"/>
        <w:rPr>
          <w:rFonts w:asciiTheme="majorHAnsi" w:hAnsiTheme="majorHAnsi" w:cstheme="majorHAnsi"/>
          <w:szCs w:val="24"/>
        </w:rPr>
      </w:pPr>
      <w:r>
        <w:rPr>
          <w:rFonts w:ascii="Wingdings" w:eastAsia="Wingdings" w:hAnsi="Wingdings" w:cs="Wingdings"/>
          <w:b/>
          <w:color w:val="66CCFF"/>
        </w:rPr>
        <w:t></w:t>
      </w:r>
      <w:r>
        <w:rPr>
          <w:rFonts w:ascii="Arial" w:eastAsia="Arial" w:hAnsi="Arial" w:cs="Arial"/>
        </w:rPr>
        <w:t xml:space="preserve"> </w:t>
      </w:r>
      <w:r w:rsidRPr="00C46F67">
        <w:rPr>
          <w:rFonts w:asciiTheme="majorHAnsi" w:eastAsia="Arial" w:hAnsiTheme="majorHAnsi" w:cstheme="majorHAnsi"/>
          <w:szCs w:val="24"/>
        </w:rPr>
        <w:t xml:space="preserve"> </w:t>
      </w:r>
      <w:r w:rsidRPr="00C46F67">
        <w:rPr>
          <w:rFonts w:asciiTheme="majorHAnsi" w:hAnsiTheme="majorHAnsi" w:cstheme="majorHAnsi"/>
          <w:szCs w:val="24"/>
          <w:u w:val="single"/>
        </w:rPr>
        <w:t xml:space="preserve">Objet </w:t>
      </w:r>
      <w:del w:id="3" w:author="SANTAMARIA-CESTRE Isabelle" w:date="2025-08-18T18:33:00Z">
        <w:r w:rsidRPr="00C46F67" w:rsidDel="00A27E3C">
          <w:rPr>
            <w:rFonts w:asciiTheme="majorHAnsi" w:hAnsiTheme="majorHAnsi" w:cstheme="majorHAnsi"/>
            <w:bCs/>
            <w:szCs w:val="24"/>
            <w:u w:val="single"/>
          </w:rPr>
          <w:delText>d</w:delText>
        </w:r>
        <w:r w:rsidR="00AE1153" w:rsidDel="00A27E3C">
          <w:rPr>
            <w:rFonts w:asciiTheme="majorHAnsi" w:hAnsiTheme="majorHAnsi" w:cstheme="majorHAnsi"/>
            <w:bCs/>
            <w:szCs w:val="24"/>
            <w:u w:val="single"/>
          </w:rPr>
          <w:delText>e l’accord-cadre</w:delText>
        </w:r>
      </w:del>
      <w:ins w:id="4" w:author="SANTAMARIA-CESTRE Isabelle" w:date="2025-08-18T18:33:00Z">
        <w:r w:rsidR="00A27E3C">
          <w:rPr>
            <w:rFonts w:asciiTheme="majorHAnsi" w:hAnsiTheme="majorHAnsi" w:cstheme="majorHAnsi"/>
            <w:bCs/>
            <w:szCs w:val="24"/>
            <w:u w:val="single"/>
          </w:rPr>
          <w:t xml:space="preserve">du marché public </w:t>
        </w:r>
      </w:ins>
    </w:p>
    <w:p w14:paraId="72F2322A" w14:textId="77777777" w:rsidR="00CB410D" w:rsidRPr="00C46F67" w:rsidRDefault="00CB410D">
      <w:pPr>
        <w:pStyle w:val="fcase1ertab"/>
        <w:tabs>
          <w:tab w:val="left" w:pos="0"/>
          <w:tab w:val="left" w:pos="851"/>
        </w:tabs>
        <w:ind w:left="0" w:firstLine="0"/>
        <w:rPr>
          <w:rFonts w:asciiTheme="majorHAnsi" w:hAnsiTheme="majorHAnsi" w:cstheme="majorHAnsi"/>
          <w:sz w:val="22"/>
          <w:szCs w:val="22"/>
        </w:rPr>
      </w:pPr>
    </w:p>
    <w:p w14:paraId="4AEF7633" w14:textId="33430E41" w:rsidR="00AE1153" w:rsidRPr="00AE1153" w:rsidRDefault="00AE1153" w:rsidP="00AE1153">
      <w:pPr>
        <w:spacing w:after="60"/>
        <w:rPr>
          <w:rFonts w:asciiTheme="majorHAnsi" w:eastAsia="Times New Roman" w:hAnsiTheme="majorHAnsi" w:cstheme="majorHAnsi"/>
          <w:sz w:val="22"/>
          <w:szCs w:val="22"/>
          <w:lang w:bidi="ar-SA"/>
        </w:rPr>
      </w:pPr>
      <w:del w:id="5" w:author="SANTAMARIA-CESTRE Isabelle" w:date="2025-08-18T18:33:00Z">
        <w:r w:rsidRPr="00AE1153" w:rsidDel="00A27E3C">
          <w:rPr>
            <w:rFonts w:asciiTheme="majorHAnsi" w:eastAsia="Times New Roman" w:hAnsiTheme="majorHAnsi" w:cstheme="majorHAnsi"/>
            <w:sz w:val="22"/>
            <w:szCs w:val="22"/>
            <w:lang w:bidi="ar-SA"/>
          </w:rPr>
          <w:delText xml:space="preserve">L’accord-cadre </w:delText>
        </w:r>
      </w:del>
      <w:ins w:id="6" w:author="SANTAMARIA-CESTRE Isabelle" w:date="2025-08-18T18:33:00Z">
        <w:r w:rsidR="00A27E3C">
          <w:rPr>
            <w:rFonts w:asciiTheme="majorHAnsi" w:eastAsia="Times New Roman" w:hAnsiTheme="majorHAnsi" w:cstheme="majorHAnsi"/>
            <w:sz w:val="22"/>
            <w:szCs w:val="22"/>
            <w:lang w:bidi="ar-SA"/>
          </w:rPr>
          <w:t xml:space="preserve">le marché public </w:t>
        </w:r>
      </w:ins>
      <w:r w:rsidRPr="00AE1153">
        <w:rPr>
          <w:rFonts w:asciiTheme="majorHAnsi" w:eastAsia="Times New Roman" w:hAnsiTheme="majorHAnsi" w:cstheme="majorHAnsi"/>
          <w:sz w:val="22"/>
          <w:szCs w:val="22"/>
          <w:lang w:bidi="ar-SA"/>
        </w:rPr>
        <w:t xml:space="preserve">a pour objet la production d’une analyse du bilan LOTI de la Rocade Nord de Marseille pour le compte de la DGITM. </w:t>
      </w:r>
    </w:p>
    <w:p w14:paraId="16C87C19" w14:textId="77777777" w:rsidR="00AE1153" w:rsidRPr="00C46F67" w:rsidRDefault="00AE1153">
      <w:pPr>
        <w:pStyle w:val="Standard"/>
        <w:tabs>
          <w:tab w:val="left" w:pos="426"/>
          <w:tab w:val="left" w:pos="851"/>
        </w:tabs>
        <w:jc w:val="both"/>
        <w:rPr>
          <w:rFonts w:asciiTheme="majorHAnsi" w:hAnsiTheme="majorHAnsi" w:cstheme="majorHAnsi"/>
          <w:sz w:val="22"/>
          <w:szCs w:val="22"/>
        </w:rPr>
      </w:pPr>
    </w:p>
    <w:p w14:paraId="45473B4E" w14:textId="0D2FF497" w:rsidR="00CB410D" w:rsidRPr="00C46F67" w:rsidRDefault="00C46F67">
      <w:pPr>
        <w:pStyle w:val="Standard"/>
        <w:rPr>
          <w:rFonts w:asciiTheme="majorHAnsi" w:hAnsiTheme="majorHAnsi" w:cstheme="majorHAnsi"/>
          <w:szCs w:val="24"/>
        </w:rPr>
      </w:pPr>
      <w:r>
        <w:rPr>
          <w:rFonts w:ascii="Wingdings" w:eastAsia="Wingdings" w:hAnsi="Wingdings" w:cs="Wingdings"/>
          <w:b/>
          <w:color w:val="66CCFF"/>
        </w:rPr>
        <w:t></w:t>
      </w:r>
      <w:r>
        <w:rPr>
          <w:rFonts w:ascii="Arial" w:eastAsia="Arial" w:hAnsi="Arial" w:cs="Arial"/>
        </w:rPr>
        <w:t xml:space="preserve"> </w:t>
      </w:r>
      <w:r w:rsidR="008176BA" w:rsidRPr="00C46F67">
        <w:rPr>
          <w:rFonts w:asciiTheme="majorHAnsi" w:eastAsia="Arial" w:hAnsiTheme="majorHAnsi" w:cstheme="majorHAnsi"/>
        </w:rPr>
        <w:t xml:space="preserve"> </w:t>
      </w:r>
      <w:r w:rsidR="008176BA" w:rsidRPr="00F700A6">
        <w:rPr>
          <w:rFonts w:asciiTheme="majorHAnsi" w:hAnsiTheme="majorHAnsi" w:cstheme="majorHAnsi"/>
          <w:sz w:val="22"/>
          <w:szCs w:val="22"/>
        </w:rPr>
        <w:t>Cet acte d’engagement constitue une offre de base.</w:t>
      </w:r>
    </w:p>
    <w:p w14:paraId="1A742850" w14:textId="77777777" w:rsidR="00CB410D" w:rsidRPr="00C46F67" w:rsidRDefault="00CB410D" w:rsidP="00C46F67">
      <w:pPr>
        <w:pStyle w:val="Standard"/>
        <w:tabs>
          <w:tab w:val="left" w:pos="426"/>
          <w:tab w:val="left" w:pos="851"/>
        </w:tabs>
        <w:jc w:val="both"/>
        <w:rPr>
          <w:rFonts w:asciiTheme="majorHAnsi" w:hAnsiTheme="majorHAnsi" w:cstheme="majorHAnsi"/>
        </w:rPr>
      </w:pPr>
    </w:p>
    <w:tbl>
      <w:tblPr>
        <w:tblW w:w="10358" w:type="dxa"/>
        <w:tblInd w:w="-10" w:type="dxa"/>
        <w:tblCellMar>
          <w:left w:w="71" w:type="dxa"/>
          <w:right w:w="71" w:type="dxa"/>
        </w:tblCellMar>
        <w:tblLook w:val="0000" w:firstRow="0" w:lastRow="0" w:firstColumn="0" w:lastColumn="0" w:noHBand="0" w:noVBand="0"/>
      </w:tblPr>
      <w:tblGrid>
        <w:gridCol w:w="10358"/>
      </w:tblGrid>
      <w:tr w:rsidR="00CB410D" w:rsidRPr="00C46F67" w14:paraId="7CC3CE7D" w14:textId="77777777" w:rsidTr="009804E7">
        <w:tc>
          <w:tcPr>
            <w:tcW w:w="10358" w:type="dxa"/>
            <w:shd w:val="clear" w:color="auto" w:fill="66CCFF"/>
          </w:tcPr>
          <w:p w14:paraId="753B3DEE" w14:textId="77777777" w:rsidR="00CB410D" w:rsidRPr="00C46F67" w:rsidRDefault="008176BA" w:rsidP="00C46F67">
            <w:pPr>
              <w:pStyle w:val="Standard"/>
              <w:tabs>
                <w:tab w:val="left" w:pos="426"/>
                <w:tab w:val="left" w:pos="851"/>
              </w:tabs>
              <w:spacing w:before="120" w:after="120"/>
              <w:jc w:val="both"/>
              <w:rPr>
                <w:rFonts w:asciiTheme="majorHAnsi" w:hAnsiTheme="majorHAnsi" w:cstheme="majorHAnsi"/>
                <w:b/>
                <w:bCs/>
                <w:sz w:val="26"/>
                <w:szCs w:val="26"/>
              </w:rPr>
            </w:pPr>
            <w:r w:rsidRPr="00C46F67">
              <w:rPr>
                <w:rFonts w:asciiTheme="majorHAnsi" w:hAnsiTheme="majorHAnsi" w:cstheme="majorHAnsi"/>
                <w:b/>
                <w:bCs/>
                <w:sz w:val="26"/>
                <w:szCs w:val="26"/>
              </w:rPr>
              <w:t>B - Engagement du titulaire ou du groupement titulaire</w:t>
            </w:r>
          </w:p>
        </w:tc>
      </w:tr>
    </w:tbl>
    <w:p w14:paraId="7ED59B80" w14:textId="77777777" w:rsidR="00CB410D" w:rsidRPr="00C46F67" w:rsidRDefault="00CB410D" w:rsidP="00C46F67">
      <w:pPr>
        <w:pStyle w:val="Standard"/>
        <w:tabs>
          <w:tab w:val="left" w:pos="426"/>
          <w:tab w:val="left" w:pos="851"/>
        </w:tabs>
        <w:jc w:val="both"/>
        <w:rPr>
          <w:rFonts w:asciiTheme="majorHAnsi" w:hAnsiTheme="majorHAnsi" w:cstheme="majorHAnsi"/>
        </w:rPr>
      </w:pPr>
    </w:p>
    <w:p w14:paraId="297943A8" w14:textId="77777777" w:rsidR="00CB410D" w:rsidRPr="00C46F67" w:rsidRDefault="008176BA" w:rsidP="00C46F67">
      <w:pPr>
        <w:pStyle w:val="Titre2"/>
        <w:tabs>
          <w:tab w:val="left" w:pos="851"/>
          <w:tab w:val="left" w:pos="2268"/>
        </w:tabs>
        <w:spacing w:before="0" w:after="0"/>
        <w:rPr>
          <w:rFonts w:asciiTheme="majorHAnsi" w:hAnsiTheme="majorHAnsi" w:cstheme="majorHAnsi"/>
          <w:sz w:val="26"/>
          <w:szCs w:val="26"/>
        </w:rPr>
      </w:pPr>
      <w:r w:rsidRPr="00C46F67">
        <w:rPr>
          <w:rFonts w:asciiTheme="majorHAnsi" w:hAnsiTheme="majorHAnsi" w:cstheme="majorHAnsi"/>
          <w:sz w:val="26"/>
          <w:szCs w:val="26"/>
        </w:rPr>
        <w:t>B1 – Identification et engagement du titulaire ou du groupement titulaire</w:t>
      </w:r>
    </w:p>
    <w:p w14:paraId="2C256032" w14:textId="77777777" w:rsidR="00CB410D" w:rsidRPr="00C46F67" w:rsidRDefault="00CB410D">
      <w:pPr>
        <w:pStyle w:val="Standard"/>
        <w:tabs>
          <w:tab w:val="left" w:pos="851"/>
        </w:tabs>
        <w:rPr>
          <w:rFonts w:asciiTheme="majorHAnsi" w:hAnsiTheme="majorHAnsi" w:cstheme="majorHAnsi"/>
          <w:sz w:val="22"/>
          <w:szCs w:val="22"/>
        </w:rPr>
      </w:pPr>
    </w:p>
    <w:p w14:paraId="6953A37D" w14:textId="11715AE7" w:rsidR="000702AA" w:rsidRPr="00C46F67" w:rsidRDefault="008176BA" w:rsidP="00E72174">
      <w:pPr>
        <w:pStyle w:val="Standard"/>
        <w:tabs>
          <w:tab w:val="left" w:pos="851"/>
        </w:tabs>
        <w:jc w:val="both"/>
        <w:rPr>
          <w:rFonts w:asciiTheme="majorHAnsi" w:hAnsiTheme="majorHAnsi" w:cstheme="majorHAnsi"/>
          <w:sz w:val="22"/>
          <w:szCs w:val="22"/>
        </w:rPr>
      </w:pPr>
      <w:r w:rsidRPr="00C46F67">
        <w:rPr>
          <w:rFonts w:asciiTheme="majorHAnsi" w:hAnsiTheme="majorHAnsi" w:cstheme="majorHAnsi"/>
          <w:sz w:val="22"/>
          <w:szCs w:val="22"/>
        </w:rPr>
        <w:t>Après avoir pris connaissance des pièces constitutives d</w:t>
      </w:r>
      <w:r w:rsidR="00E01904">
        <w:rPr>
          <w:rFonts w:asciiTheme="majorHAnsi" w:hAnsiTheme="majorHAnsi" w:cstheme="majorHAnsi"/>
          <w:sz w:val="22"/>
          <w:szCs w:val="22"/>
        </w:rPr>
        <w:t>e l’accord-cadre</w:t>
      </w:r>
      <w:r w:rsidRPr="00C46F67">
        <w:rPr>
          <w:rFonts w:asciiTheme="majorHAnsi" w:hAnsiTheme="majorHAnsi" w:cstheme="majorHAnsi"/>
          <w:sz w:val="22"/>
          <w:szCs w:val="22"/>
        </w:rPr>
        <w:t xml:space="preserve"> à savoir</w:t>
      </w:r>
      <w:r w:rsidR="00E72174" w:rsidRPr="00C46F67">
        <w:rPr>
          <w:rFonts w:asciiTheme="majorHAnsi" w:hAnsiTheme="majorHAnsi" w:cstheme="majorHAnsi"/>
          <w:sz w:val="22"/>
          <w:szCs w:val="22"/>
        </w:rPr>
        <w:t> :</w:t>
      </w:r>
    </w:p>
    <w:p w14:paraId="7DC3A7D5" w14:textId="6ADB273D"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L'acte d'engagement (AE) complété, daté et signé par une personne habilitée à engager le Titulaire et son annexe</w:t>
      </w:r>
      <w:r w:rsidR="00C46F67">
        <w:rPr>
          <w:rFonts w:asciiTheme="majorHAnsi" w:hAnsiTheme="majorHAnsi" w:cstheme="majorHAnsi"/>
          <w:sz w:val="22"/>
          <w:szCs w:val="22"/>
        </w:rPr>
        <w:t xml:space="preserve"> financière</w:t>
      </w:r>
      <w:r w:rsidRPr="00C46F67">
        <w:rPr>
          <w:rFonts w:asciiTheme="majorHAnsi" w:hAnsiTheme="majorHAnsi" w:cstheme="majorHAnsi"/>
          <w:sz w:val="22"/>
          <w:szCs w:val="22"/>
        </w:rPr>
        <w:t xml:space="preserve">, à </w:t>
      </w:r>
      <w:proofErr w:type="spellStart"/>
      <w:r w:rsidRPr="00C46F67">
        <w:rPr>
          <w:rFonts w:asciiTheme="majorHAnsi" w:hAnsiTheme="majorHAnsi" w:cstheme="majorHAnsi"/>
          <w:sz w:val="22"/>
          <w:szCs w:val="22"/>
        </w:rPr>
        <w:t>savoir</w:t>
      </w:r>
      <w:del w:id="7" w:author="SANTAMARIA-CESTRE Isabelle" w:date="2025-08-18T18:33:00Z">
        <w:r w:rsidRPr="00C46F67" w:rsidDel="00A27E3C">
          <w:rPr>
            <w:rFonts w:asciiTheme="majorHAnsi" w:hAnsiTheme="majorHAnsi" w:cstheme="majorHAnsi"/>
            <w:sz w:val="22"/>
            <w:szCs w:val="22"/>
          </w:rPr>
          <w:delText xml:space="preserve"> le Bordereau des Prix Unitaires (BPU) </w:delText>
        </w:r>
      </w:del>
      <w:ins w:id="8" w:author="SANTAMARIA-CESTRE Isabelle" w:date="2025-08-18T18:33:00Z">
        <w:r w:rsidR="00A27E3C">
          <w:rPr>
            <w:rFonts w:asciiTheme="majorHAnsi" w:hAnsiTheme="majorHAnsi" w:cstheme="majorHAnsi"/>
            <w:sz w:val="22"/>
            <w:szCs w:val="22"/>
          </w:rPr>
          <w:t>la</w:t>
        </w:r>
        <w:proofErr w:type="spellEnd"/>
        <w:r w:rsidR="00A27E3C">
          <w:rPr>
            <w:rFonts w:asciiTheme="majorHAnsi" w:hAnsiTheme="majorHAnsi" w:cstheme="majorHAnsi"/>
            <w:sz w:val="22"/>
            <w:szCs w:val="22"/>
          </w:rPr>
          <w:t xml:space="preserve"> décomposition du prix global et forfaitaire (DPGF)</w:t>
        </w:r>
      </w:ins>
      <w:r w:rsidRPr="00C46F67">
        <w:rPr>
          <w:rFonts w:asciiTheme="majorHAnsi" w:hAnsiTheme="majorHAnsi" w:cstheme="majorHAnsi"/>
          <w:sz w:val="22"/>
          <w:szCs w:val="22"/>
        </w:rPr>
        <w:t>;</w:t>
      </w:r>
    </w:p>
    <w:p w14:paraId="560A84F9" w14:textId="311BAC1C"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Le cahier des clauses particulières (CCP) et s</w:t>
      </w:r>
      <w:r w:rsidR="008F049C" w:rsidRPr="00C46F67">
        <w:rPr>
          <w:rFonts w:asciiTheme="majorHAnsi" w:hAnsiTheme="majorHAnsi" w:cstheme="majorHAnsi"/>
          <w:sz w:val="22"/>
          <w:szCs w:val="22"/>
        </w:rPr>
        <w:t>es éventuelles annexes ;</w:t>
      </w:r>
    </w:p>
    <w:p w14:paraId="6C9C2231" w14:textId="4102BFC3"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 xml:space="preserve">Le Cahier des Clauses Administratives Générales applicables aux marchés publics de </w:t>
      </w:r>
      <w:r w:rsidR="008F049C" w:rsidRPr="00C46F67">
        <w:rPr>
          <w:rFonts w:asciiTheme="majorHAnsi" w:hAnsiTheme="majorHAnsi" w:cstheme="majorHAnsi"/>
          <w:sz w:val="22"/>
          <w:szCs w:val="22"/>
        </w:rPr>
        <w:t>prestations intellectuelles</w:t>
      </w:r>
      <w:r w:rsidRPr="00C46F67">
        <w:rPr>
          <w:rFonts w:asciiTheme="majorHAnsi" w:hAnsiTheme="majorHAnsi" w:cstheme="majorHAnsi"/>
          <w:sz w:val="22"/>
          <w:szCs w:val="22"/>
        </w:rPr>
        <w:t xml:space="preserve"> (CCAG-</w:t>
      </w:r>
      <w:r w:rsidR="008F049C" w:rsidRPr="00C46F67">
        <w:rPr>
          <w:rFonts w:asciiTheme="majorHAnsi" w:hAnsiTheme="majorHAnsi" w:cstheme="majorHAnsi"/>
          <w:sz w:val="22"/>
          <w:szCs w:val="22"/>
        </w:rPr>
        <w:t>PI</w:t>
      </w:r>
      <w:r w:rsidRPr="00C46F67">
        <w:rPr>
          <w:rFonts w:asciiTheme="majorHAnsi" w:hAnsiTheme="majorHAnsi" w:cstheme="majorHAnsi"/>
          <w:sz w:val="22"/>
          <w:szCs w:val="22"/>
        </w:rPr>
        <w:t>) approuvé par l'arrêté du 30 mars 2021 ;</w:t>
      </w:r>
    </w:p>
    <w:p w14:paraId="3CD8948F" w14:textId="21837E13"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L'offre technique du Titulaire et ses éventuelles annexes ;</w:t>
      </w:r>
    </w:p>
    <w:p w14:paraId="5BC7F502" w14:textId="2611C5FC" w:rsidR="00E72174" w:rsidRPr="00C46F67" w:rsidDel="00A27E3C" w:rsidRDefault="00E72174" w:rsidP="00C46F67">
      <w:pPr>
        <w:pStyle w:val="Standard"/>
        <w:numPr>
          <w:ilvl w:val="0"/>
          <w:numId w:val="4"/>
        </w:numPr>
        <w:ind w:left="567" w:hanging="349"/>
        <w:jc w:val="both"/>
        <w:rPr>
          <w:del w:id="9" w:author="SANTAMARIA-CESTRE Isabelle" w:date="2025-08-18T18:34:00Z"/>
          <w:rFonts w:asciiTheme="majorHAnsi" w:hAnsiTheme="majorHAnsi" w:cstheme="majorHAnsi"/>
          <w:sz w:val="22"/>
          <w:szCs w:val="22"/>
        </w:rPr>
      </w:pPr>
      <w:del w:id="10" w:author="SANTAMARIA-CESTRE Isabelle" w:date="2025-08-18T18:34:00Z">
        <w:r w:rsidRPr="00C46F67" w:rsidDel="00A27E3C">
          <w:rPr>
            <w:rFonts w:asciiTheme="majorHAnsi" w:hAnsiTheme="majorHAnsi" w:cstheme="majorHAnsi"/>
            <w:sz w:val="22"/>
            <w:szCs w:val="22"/>
          </w:rPr>
          <w:delText>Le cas échéant, les actes spéciaux de sous-traitance et leurs éventuels actes modificatifs, postérieurs à la notification de l'accord-cadre.</w:delText>
        </w:r>
      </w:del>
    </w:p>
    <w:p w14:paraId="60B231B6" w14:textId="77777777" w:rsidR="00E72174" w:rsidRPr="00C46F67" w:rsidRDefault="00E72174" w:rsidP="00E72174">
      <w:pPr>
        <w:pStyle w:val="Standard"/>
        <w:tabs>
          <w:tab w:val="left" w:pos="851"/>
        </w:tabs>
        <w:jc w:val="both"/>
        <w:rPr>
          <w:rFonts w:asciiTheme="majorHAnsi" w:hAnsiTheme="majorHAnsi" w:cstheme="majorHAnsi"/>
          <w:sz w:val="22"/>
          <w:szCs w:val="22"/>
        </w:rPr>
      </w:pPr>
    </w:p>
    <w:p w14:paraId="6BD99D01" w14:textId="77777777" w:rsidR="00E72174" w:rsidRPr="00C46F67" w:rsidRDefault="00E72174" w:rsidP="00E72174">
      <w:pPr>
        <w:pStyle w:val="Standard"/>
        <w:tabs>
          <w:tab w:val="left" w:pos="851"/>
        </w:tabs>
        <w:jc w:val="both"/>
        <w:rPr>
          <w:rFonts w:asciiTheme="majorHAnsi" w:hAnsiTheme="majorHAnsi" w:cstheme="majorHAnsi"/>
          <w:sz w:val="22"/>
          <w:szCs w:val="22"/>
        </w:rPr>
      </w:pPr>
      <w:r w:rsidRPr="00C46F67">
        <w:rPr>
          <w:rFonts w:asciiTheme="majorHAnsi" w:hAnsiTheme="majorHAnsi" w:cstheme="majorHAnsi"/>
          <w:sz w:val="22"/>
          <w:szCs w:val="22"/>
        </w:rPr>
        <w:t>et conformément à leurs clauses,</w:t>
      </w:r>
    </w:p>
    <w:p w14:paraId="3FAF79E4" w14:textId="77777777" w:rsidR="00E72174" w:rsidRPr="00C46F67" w:rsidRDefault="00E72174" w:rsidP="006B35B5">
      <w:pPr>
        <w:pStyle w:val="Standard"/>
        <w:tabs>
          <w:tab w:val="left" w:pos="851"/>
        </w:tabs>
        <w:jc w:val="both"/>
        <w:rPr>
          <w:rFonts w:asciiTheme="majorHAnsi" w:hAnsiTheme="majorHAnsi" w:cstheme="majorHAnsi"/>
          <w:sz w:val="22"/>
          <w:szCs w:val="22"/>
        </w:rPr>
      </w:pPr>
    </w:p>
    <w:p w14:paraId="2EDD9A6B" w14:textId="77777777" w:rsidR="00CB410D" w:rsidRPr="00C46F67" w:rsidRDefault="008176BA">
      <w:pPr>
        <w:pStyle w:val="Standard"/>
        <w:tabs>
          <w:tab w:val="left" w:pos="1702"/>
        </w:tabs>
        <w:ind w:left="567"/>
        <w:jc w:val="both"/>
        <w:rPr>
          <w:rFonts w:asciiTheme="majorHAnsi" w:hAnsiTheme="majorHAnsi" w:cstheme="majorHAnsi"/>
          <w:b/>
        </w:rPr>
      </w:pPr>
      <w:r w:rsidRPr="00C46F67">
        <w:rPr>
          <w:rFonts w:asciiTheme="majorHAnsi" w:hAnsiTheme="majorHAnsi" w:cstheme="majorHAnsi"/>
          <w:b/>
        </w:rPr>
        <w:t>Le signataire</w:t>
      </w:r>
    </w:p>
    <w:p w14:paraId="0679C5F4" w14:textId="77777777" w:rsidR="00CB410D" w:rsidRPr="00C46F67" w:rsidRDefault="00CB410D">
      <w:pPr>
        <w:pStyle w:val="Standard"/>
        <w:tabs>
          <w:tab w:val="left" w:pos="851"/>
        </w:tabs>
        <w:jc w:val="both"/>
        <w:rPr>
          <w:rFonts w:asciiTheme="majorHAnsi" w:hAnsiTheme="majorHAnsi" w:cstheme="majorHAnsi"/>
          <w:sz w:val="22"/>
          <w:szCs w:val="22"/>
        </w:rPr>
      </w:pPr>
    </w:p>
    <w:p w14:paraId="08ABD545" w14:textId="77777777" w:rsidR="00CB410D" w:rsidRDefault="008176BA">
      <w:pPr>
        <w:pStyle w:val="Standard"/>
        <w:jc w:val="both"/>
        <w:rPr>
          <w:rFonts w:ascii="Arial" w:hAnsi="Arial" w:cs="Arial"/>
          <w:i/>
          <w:color w:val="808080" w:themeColor="background1" w:themeShade="80"/>
          <w:sz w:val="18"/>
          <w:szCs w:val="18"/>
        </w:rPr>
      </w:pPr>
      <w:r>
        <w:rPr>
          <w:rFonts w:ascii="Arial" w:hAnsi="Arial"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217150" w14:textId="77777777" w:rsidR="00CB410D" w:rsidRPr="00C46F67" w:rsidRDefault="00CB410D">
      <w:pPr>
        <w:pStyle w:val="Standard"/>
        <w:tabs>
          <w:tab w:val="left" w:pos="851"/>
        </w:tabs>
        <w:jc w:val="both"/>
        <w:rPr>
          <w:rFonts w:asciiTheme="majorHAnsi" w:hAnsiTheme="majorHAnsi" w:cstheme="majorHAnsi"/>
          <w:sz w:val="22"/>
          <w:szCs w:val="22"/>
        </w:rPr>
      </w:pPr>
    </w:p>
    <w:p w14:paraId="7504DB35" w14:textId="77777777" w:rsidR="00CB410D" w:rsidRPr="00C46F67" w:rsidRDefault="008176BA">
      <w:pPr>
        <w:pStyle w:val="Standard"/>
        <w:tabs>
          <w:tab w:val="left" w:pos="2552"/>
        </w:tabs>
        <w:spacing w:before="120"/>
        <w:ind w:left="1134"/>
        <w:jc w:val="both"/>
        <w:rPr>
          <w:rFonts w:asciiTheme="majorHAnsi" w:hAnsiTheme="majorHAnsi" w:cstheme="majorHAnsi"/>
          <w:sz w:val="22"/>
          <w:szCs w:val="22"/>
        </w:rPr>
      </w:pPr>
      <w:r w:rsidRPr="00C46F67">
        <w:rPr>
          <w:rFonts w:asciiTheme="majorHAnsi" w:hAnsiTheme="majorHAnsi" w:cstheme="majorHAnsi"/>
          <w:sz w:val="22"/>
          <w:szCs w:val="22"/>
        </w:rPr>
        <w:lastRenderedPageBreak/>
        <w:t>s’engage, sur la base de son offre et pour son propre compte</w:t>
      </w:r>
    </w:p>
    <w:p w14:paraId="565A7597" w14:textId="77777777" w:rsidR="00CB410D" w:rsidRPr="00C46F67" w:rsidRDefault="00CB410D">
      <w:pPr>
        <w:pStyle w:val="Standard"/>
        <w:tabs>
          <w:tab w:val="left" w:pos="851"/>
        </w:tabs>
        <w:jc w:val="both"/>
        <w:rPr>
          <w:rFonts w:asciiTheme="majorHAnsi" w:hAnsiTheme="majorHAnsi" w:cstheme="majorHAnsi"/>
          <w:sz w:val="22"/>
          <w:szCs w:val="22"/>
        </w:rPr>
      </w:pPr>
    </w:p>
    <w:p w14:paraId="675E0D13" w14:textId="77777777" w:rsidR="00CB410D" w:rsidRDefault="008176BA">
      <w:pPr>
        <w:pStyle w:val="Standard"/>
        <w:jc w:val="both"/>
        <w:rPr>
          <w:rFonts w:ascii="Arial" w:hAnsi="Arial" w:cs="Arial"/>
          <w:i/>
          <w:color w:val="808080" w:themeColor="background1" w:themeShade="80"/>
          <w:sz w:val="18"/>
          <w:szCs w:val="18"/>
        </w:rPr>
      </w:pPr>
      <w:r>
        <w:rPr>
          <w:rFonts w:ascii="Arial" w:hAnsi="Arial"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288F56" w14:textId="77777777" w:rsidR="00CB410D" w:rsidRPr="00C46F67" w:rsidRDefault="00CB410D">
      <w:pPr>
        <w:pStyle w:val="Standard"/>
        <w:tabs>
          <w:tab w:val="left" w:pos="851"/>
        </w:tabs>
        <w:jc w:val="both"/>
        <w:rPr>
          <w:rFonts w:asciiTheme="majorHAnsi" w:hAnsiTheme="majorHAnsi" w:cstheme="majorHAnsi"/>
          <w:sz w:val="22"/>
          <w:szCs w:val="22"/>
        </w:rPr>
      </w:pPr>
    </w:p>
    <w:p w14:paraId="150F8C45" w14:textId="77777777" w:rsidR="00CB410D" w:rsidRPr="00C46F67" w:rsidRDefault="00CB410D" w:rsidP="00C46F67">
      <w:pPr>
        <w:pStyle w:val="Standard"/>
        <w:tabs>
          <w:tab w:val="left" w:pos="851"/>
        </w:tabs>
        <w:jc w:val="both"/>
        <w:rPr>
          <w:rFonts w:asciiTheme="majorHAnsi" w:hAnsiTheme="majorHAnsi" w:cstheme="majorHAnsi"/>
          <w:sz w:val="22"/>
          <w:szCs w:val="22"/>
        </w:rPr>
      </w:pPr>
    </w:p>
    <w:p w14:paraId="1084E51F" w14:textId="77777777" w:rsidR="00CB410D" w:rsidRPr="00C46F67" w:rsidRDefault="008176BA">
      <w:pPr>
        <w:pStyle w:val="Standard"/>
        <w:tabs>
          <w:tab w:val="left" w:pos="2552"/>
        </w:tabs>
        <w:ind w:left="1134"/>
        <w:jc w:val="both"/>
        <w:rPr>
          <w:rFonts w:asciiTheme="majorHAnsi" w:hAnsiTheme="majorHAnsi" w:cstheme="majorHAnsi"/>
          <w:sz w:val="22"/>
          <w:szCs w:val="22"/>
        </w:rPr>
      </w:pPr>
      <w:r w:rsidRPr="00C46F67">
        <w:rPr>
          <w:rFonts w:asciiTheme="majorHAnsi" w:hAnsiTheme="majorHAnsi" w:cstheme="majorHAnsi"/>
          <w:sz w:val="22"/>
          <w:szCs w:val="22"/>
        </w:rPr>
        <w:t>engage la société ……………………… sur la base de son offre</w:t>
      </w:r>
    </w:p>
    <w:p w14:paraId="555696A0" w14:textId="77777777" w:rsidR="00CB410D" w:rsidRPr="00C46F67" w:rsidRDefault="00CB410D">
      <w:pPr>
        <w:pStyle w:val="Standard"/>
        <w:tabs>
          <w:tab w:val="left" w:pos="851"/>
        </w:tabs>
        <w:jc w:val="both"/>
        <w:rPr>
          <w:rFonts w:asciiTheme="majorHAnsi" w:hAnsiTheme="majorHAnsi" w:cstheme="majorHAnsi"/>
          <w:sz w:val="22"/>
          <w:szCs w:val="22"/>
        </w:rPr>
      </w:pPr>
    </w:p>
    <w:p w14:paraId="75DD5316" w14:textId="77777777" w:rsidR="00CB410D" w:rsidRPr="00C46F67" w:rsidRDefault="00CB410D">
      <w:pPr>
        <w:pStyle w:val="Standard"/>
        <w:tabs>
          <w:tab w:val="left" w:pos="851"/>
        </w:tabs>
        <w:jc w:val="both"/>
        <w:rPr>
          <w:rFonts w:asciiTheme="majorHAnsi" w:hAnsiTheme="majorHAnsi" w:cstheme="majorHAnsi"/>
          <w:sz w:val="22"/>
          <w:szCs w:val="22"/>
        </w:rPr>
      </w:pPr>
    </w:p>
    <w:p w14:paraId="46C96076" w14:textId="0E64B844" w:rsidR="00CB410D" w:rsidRPr="00C46F67" w:rsidRDefault="008176BA">
      <w:pPr>
        <w:pStyle w:val="Standard"/>
        <w:tabs>
          <w:tab w:val="left" w:pos="1702"/>
        </w:tabs>
        <w:ind w:left="567"/>
        <w:jc w:val="both"/>
        <w:rPr>
          <w:rFonts w:asciiTheme="majorHAnsi" w:hAnsiTheme="majorHAnsi" w:cstheme="majorHAnsi"/>
          <w:b/>
        </w:rPr>
      </w:pPr>
      <w:r w:rsidRPr="00C46F67">
        <w:rPr>
          <w:rFonts w:asciiTheme="majorHAnsi" w:hAnsiTheme="majorHAnsi" w:cstheme="majorHAnsi"/>
          <w:b/>
        </w:rPr>
        <w:t>L’ensemble des membres du groupement s’engage, sur la base de l’offre du groupement</w:t>
      </w:r>
    </w:p>
    <w:p w14:paraId="3686773E" w14:textId="77777777" w:rsidR="00CB410D" w:rsidRPr="00C46F67" w:rsidRDefault="00CB410D">
      <w:pPr>
        <w:pStyle w:val="Standard"/>
        <w:tabs>
          <w:tab w:val="left" w:pos="851"/>
        </w:tabs>
        <w:jc w:val="both"/>
        <w:rPr>
          <w:rFonts w:asciiTheme="majorHAnsi" w:hAnsiTheme="majorHAnsi" w:cstheme="majorHAnsi"/>
          <w:sz w:val="22"/>
          <w:szCs w:val="22"/>
        </w:rPr>
      </w:pPr>
    </w:p>
    <w:p w14:paraId="5F996056" w14:textId="77777777" w:rsidR="00CB410D" w:rsidRDefault="008176BA">
      <w:pPr>
        <w:pStyle w:val="Standard"/>
        <w:jc w:val="both"/>
        <w:rPr>
          <w:rFonts w:ascii="Arial" w:hAnsi="Arial" w:cs="Arial"/>
          <w:i/>
          <w:color w:val="808080" w:themeColor="background1" w:themeShade="80"/>
          <w:sz w:val="18"/>
          <w:szCs w:val="18"/>
        </w:rPr>
      </w:pPr>
      <w:r>
        <w:rPr>
          <w:rFonts w:ascii="Arial" w:hAnsi="Arial"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A11A2C7"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319E7679"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2733D30E" w14:textId="703009D5" w:rsidR="00CB410D" w:rsidRPr="00C46F67" w:rsidRDefault="008176BA">
      <w:pPr>
        <w:pStyle w:val="fcase1ertab"/>
        <w:tabs>
          <w:tab w:val="left" w:pos="426"/>
          <w:tab w:val="left" w:pos="851"/>
        </w:tabs>
        <w:ind w:left="0" w:firstLine="0"/>
        <w:rPr>
          <w:rFonts w:asciiTheme="majorHAnsi" w:hAnsiTheme="majorHAnsi" w:cstheme="majorHAnsi"/>
          <w:sz w:val="22"/>
          <w:szCs w:val="22"/>
        </w:rPr>
      </w:pPr>
      <w:r w:rsidRPr="00C46F67">
        <w:rPr>
          <w:rFonts w:asciiTheme="majorHAnsi" w:hAnsiTheme="majorHAnsi" w:cstheme="majorHAnsi"/>
          <w:sz w:val="22"/>
          <w:szCs w:val="22"/>
        </w:rPr>
        <w:t>à exécuter les prestations demandées aux prix indiqués dans l</w:t>
      </w:r>
      <w:r w:rsidR="00014B2E" w:rsidRPr="00C46F67">
        <w:rPr>
          <w:rFonts w:asciiTheme="majorHAnsi" w:hAnsiTheme="majorHAnsi" w:cstheme="majorHAnsi"/>
          <w:sz w:val="22"/>
          <w:szCs w:val="22"/>
        </w:rPr>
        <w:t>’</w:t>
      </w:r>
      <w:r w:rsidRPr="00C46F67">
        <w:rPr>
          <w:rFonts w:asciiTheme="majorHAnsi" w:hAnsiTheme="majorHAnsi" w:cstheme="majorHAnsi"/>
          <w:sz w:val="22"/>
          <w:szCs w:val="22"/>
        </w:rPr>
        <w:t xml:space="preserve"> annexe financière ( BPU) jointe au présent document.</w:t>
      </w:r>
    </w:p>
    <w:p w14:paraId="0A34846D"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1BC8EFE3" w14:textId="77777777" w:rsidR="00CB410D" w:rsidRPr="00C46F67" w:rsidRDefault="00CB410D">
      <w:pPr>
        <w:pStyle w:val="fcasegauche"/>
        <w:tabs>
          <w:tab w:val="left" w:pos="851"/>
        </w:tabs>
        <w:spacing w:after="0"/>
        <w:ind w:left="0" w:firstLine="0"/>
        <w:rPr>
          <w:rFonts w:asciiTheme="majorHAnsi" w:hAnsiTheme="majorHAnsi" w:cstheme="majorHAnsi"/>
          <w:sz w:val="22"/>
          <w:szCs w:val="22"/>
        </w:rPr>
      </w:pPr>
    </w:p>
    <w:p w14:paraId="06A7AA57" w14:textId="77777777" w:rsidR="00CB410D" w:rsidRPr="00C46F67" w:rsidRDefault="008176BA">
      <w:pPr>
        <w:pStyle w:val="Standard"/>
        <w:tabs>
          <w:tab w:val="left" w:pos="851"/>
          <w:tab w:val="left" w:pos="6237"/>
        </w:tabs>
        <w:rPr>
          <w:rFonts w:asciiTheme="majorHAnsi" w:hAnsiTheme="majorHAnsi" w:cstheme="majorHAnsi"/>
          <w:sz w:val="26"/>
          <w:szCs w:val="26"/>
        </w:rPr>
      </w:pPr>
      <w:r w:rsidRPr="00C46F67">
        <w:rPr>
          <w:rFonts w:asciiTheme="majorHAnsi" w:hAnsiTheme="majorHAnsi" w:cstheme="majorHAnsi"/>
          <w:b/>
          <w:sz w:val="26"/>
          <w:szCs w:val="26"/>
        </w:rPr>
        <w:t>B2 – Nature du groupement et, en cas de groupement conjoint, répartition des prestations</w:t>
      </w:r>
    </w:p>
    <w:p w14:paraId="693E7B08" w14:textId="77777777" w:rsidR="00CB410D" w:rsidRPr="00C46F67" w:rsidRDefault="008176BA">
      <w:pPr>
        <w:pStyle w:val="fcase1ertab"/>
        <w:tabs>
          <w:tab w:val="left" w:pos="1560"/>
        </w:tabs>
        <w:ind w:left="567" w:firstLine="0"/>
        <w:rPr>
          <w:rFonts w:asciiTheme="majorHAnsi" w:hAnsiTheme="majorHAnsi" w:cstheme="majorHAnsi"/>
          <w:i/>
          <w:iCs/>
          <w:sz w:val="20"/>
        </w:rPr>
      </w:pPr>
      <w:r w:rsidRPr="00C46F67">
        <w:rPr>
          <w:rFonts w:asciiTheme="majorHAnsi" w:hAnsiTheme="majorHAnsi" w:cstheme="majorHAnsi"/>
          <w:i/>
          <w:iCs/>
          <w:sz w:val="20"/>
        </w:rPr>
        <w:t>(en cas de groupement d’opérateurs économiques.)</w:t>
      </w:r>
    </w:p>
    <w:p w14:paraId="1D02E149"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12897F45" w14:textId="5186432F" w:rsidR="00CB410D" w:rsidRPr="00C46F67" w:rsidRDefault="008176BA">
      <w:pPr>
        <w:pStyle w:val="fcase1ertab"/>
        <w:tabs>
          <w:tab w:val="left" w:pos="426"/>
          <w:tab w:val="left" w:pos="851"/>
        </w:tabs>
        <w:ind w:left="0" w:firstLine="0"/>
        <w:rPr>
          <w:rFonts w:asciiTheme="majorHAnsi" w:hAnsiTheme="majorHAnsi" w:cstheme="majorHAnsi"/>
          <w:sz w:val="22"/>
          <w:szCs w:val="22"/>
        </w:rPr>
      </w:pPr>
      <w:r w:rsidRPr="00C46F67">
        <w:rPr>
          <w:rFonts w:asciiTheme="majorHAnsi" w:hAnsiTheme="majorHAnsi" w:cstheme="majorHAnsi"/>
          <w:sz w:val="22"/>
          <w:szCs w:val="22"/>
        </w:rPr>
        <w:t>Pour l’exécution d</w:t>
      </w:r>
      <w:r w:rsidR="00E01904">
        <w:rPr>
          <w:rFonts w:asciiTheme="majorHAnsi" w:hAnsiTheme="majorHAnsi" w:cstheme="majorHAnsi"/>
          <w:sz w:val="22"/>
          <w:szCs w:val="22"/>
        </w:rPr>
        <w:t>e l’accord-cadre</w:t>
      </w:r>
      <w:r w:rsidRPr="00C46F67">
        <w:rPr>
          <w:rFonts w:asciiTheme="majorHAnsi" w:hAnsiTheme="majorHAnsi" w:cstheme="majorHAnsi"/>
          <w:sz w:val="22"/>
          <w:szCs w:val="22"/>
        </w:rPr>
        <w:t>, le groupement d’opérateurs économiques est :</w:t>
      </w:r>
    </w:p>
    <w:p w14:paraId="3FE43410" w14:textId="77777777" w:rsidR="00CB410D" w:rsidRPr="00C46F67" w:rsidRDefault="008176BA">
      <w:pPr>
        <w:pStyle w:val="fcase1ertab"/>
        <w:tabs>
          <w:tab w:val="left" w:pos="1560"/>
        </w:tabs>
        <w:rPr>
          <w:rFonts w:asciiTheme="majorHAnsi" w:hAnsiTheme="majorHAnsi" w:cstheme="majorHAnsi"/>
          <w:i/>
          <w:iCs/>
          <w:sz w:val="20"/>
        </w:rPr>
      </w:pPr>
      <w:r w:rsidRPr="00C46F67">
        <w:rPr>
          <w:rFonts w:asciiTheme="majorHAnsi" w:hAnsiTheme="majorHAnsi" w:cstheme="majorHAnsi"/>
          <w:i/>
          <w:iCs/>
          <w:sz w:val="20"/>
        </w:rPr>
        <w:t>(Cocher la case correspondante.)</w:t>
      </w:r>
    </w:p>
    <w:p w14:paraId="30AE13EB"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C46F67" w14:paraId="0C89931F" w14:textId="77777777">
        <w:trPr>
          <w:jc w:val="center"/>
        </w:trPr>
        <w:tc>
          <w:tcPr>
            <w:tcW w:w="1132" w:type="dxa"/>
            <w:tcBorders>
              <w:top w:val="nil"/>
              <w:left w:val="nil"/>
              <w:bottom w:val="nil"/>
            </w:tcBorders>
            <w:shd w:val="clear" w:color="auto" w:fill="auto"/>
          </w:tcPr>
          <w:p w14:paraId="213EEA80" w14:textId="77777777" w:rsidR="00CB410D" w:rsidRPr="00C46F67" w:rsidRDefault="008176BA">
            <w:pPr>
              <w:pStyle w:val="fcase1ertab"/>
              <w:tabs>
                <w:tab w:val="left" w:pos="426"/>
                <w:tab w:val="left" w:pos="851"/>
              </w:tabs>
              <w:spacing w:before="120" w:after="120"/>
              <w:ind w:left="0" w:firstLine="0"/>
              <w:rPr>
                <w:rFonts w:asciiTheme="majorHAnsi" w:hAnsiTheme="majorHAnsi" w:cstheme="majorHAnsi"/>
                <w:b/>
                <w:i/>
              </w:rPr>
            </w:pPr>
            <w:r w:rsidRPr="00C46F67">
              <w:rPr>
                <w:rFonts w:asciiTheme="majorHAnsi" w:hAnsiTheme="majorHAnsi" w:cstheme="majorHAnsi"/>
                <w:b/>
                <w:i/>
              </w:rPr>
              <w:t>Conjoint</w:t>
            </w:r>
          </w:p>
        </w:tc>
        <w:tc>
          <w:tcPr>
            <w:tcW w:w="713" w:type="dxa"/>
            <w:shd w:val="clear" w:color="auto" w:fill="auto"/>
            <w:tcMar>
              <w:left w:w="78" w:type="dxa"/>
            </w:tcMar>
          </w:tcPr>
          <w:p w14:paraId="05B6F8F6" w14:textId="77777777" w:rsidR="00CB410D" w:rsidRPr="00C46F67" w:rsidRDefault="00CB410D">
            <w:pPr>
              <w:pStyle w:val="fcase1ertab"/>
              <w:tabs>
                <w:tab w:val="left" w:pos="426"/>
                <w:tab w:val="left" w:pos="851"/>
              </w:tabs>
              <w:spacing w:before="120" w:after="120"/>
              <w:ind w:left="0" w:firstLine="0"/>
              <w:jc w:val="center"/>
              <w:rPr>
                <w:rFonts w:asciiTheme="majorHAnsi" w:hAnsiTheme="majorHAnsi" w:cstheme="majorHAnsi"/>
              </w:rPr>
            </w:pPr>
          </w:p>
        </w:tc>
        <w:tc>
          <w:tcPr>
            <w:tcW w:w="1410" w:type="dxa"/>
            <w:tcBorders>
              <w:top w:val="nil"/>
              <w:left w:val="nil"/>
              <w:bottom w:val="nil"/>
              <w:right w:val="nil"/>
            </w:tcBorders>
            <w:shd w:val="clear" w:color="auto" w:fill="auto"/>
            <w:tcMar>
              <w:left w:w="108" w:type="dxa"/>
            </w:tcMar>
          </w:tcPr>
          <w:p w14:paraId="57799B48" w14:textId="77777777" w:rsidR="00CB410D" w:rsidRPr="00C46F67" w:rsidRDefault="008176BA">
            <w:pPr>
              <w:pStyle w:val="fcase1ertab"/>
              <w:tabs>
                <w:tab w:val="left" w:pos="426"/>
                <w:tab w:val="left" w:pos="851"/>
              </w:tabs>
              <w:spacing w:before="120" w:after="120"/>
              <w:ind w:left="0" w:firstLine="0"/>
              <w:jc w:val="center"/>
              <w:rPr>
                <w:rFonts w:asciiTheme="majorHAnsi" w:hAnsiTheme="majorHAnsi" w:cstheme="majorHAnsi"/>
                <w:b/>
              </w:rPr>
            </w:pPr>
            <w:r w:rsidRPr="00C46F67">
              <w:rPr>
                <w:rFonts w:asciiTheme="majorHAnsi" w:hAnsiTheme="majorHAnsi" w:cstheme="majorHAnsi"/>
                <w:b/>
              </w:rPr>
              <w:t>OU</w:t>
            </w:r>
          </w:p>
        </w:tc>
        <w:tc>
          <w:tcPr>
            <w:tcW w:w="1132" w:type="dxa"/>
            <w:tcBorders>
              <w:top w:val="nil"/>
              <w:left w:val="nil"/>
              <w:bottom w:val="nil"/>
            </w:tcBorders>
            <w:shd w:val="clear" w:color="auto" w:fill="auto"/>
          </w:tcPr>
          <w:p w14:paraId="6F46EF8C" w14:textId="77777777" w:rsidR="00CB410D" w:rsidRPr="00C46F67" w:rsidRDefault="008176BA">
            <w:pPr>
              <w:pStyle w:val="fcase1ertab"/>
              <w:tabs>
                <w:tab w:val="left" w:pos="426"/>
                <w:tab w:val="left" w:pos="851"/>
              </w:tabs>
              <w:spacing w:before="120" w:after="120"/>
              <w:ind w:left="0" w:firstLine="0"/>
              <w:rPr>
                <w:rFonts w:asciiTheme="majorHAnsi" w:hAnsiTheme="majorHAnsi" w:cstheme="majorHAnsi"/>
                <w:b/>
                <w:i/>
              </w:rPr>
            </w:pPr>
            <w:r w:rsidRPr="00C46F67">
              <w:rPr>
                <w:rFonts w:asciiTheme="majorHAnsi" w:hAnsiTheme="majorHAnsi" w:cstheme="majorHAnsi"/>
                <w:b/>
                <w:i/>
              </w:rPr>
              <w:t>Solidaire</w:t>
            </w:r>
          </w:p>
        </w:tc>
        <w:tc>
          <w:tcPr>
            <w:tcW w:w="711" w:type="dxa"/>
            <w:shd w:val="clear" w:color="auto" w:fill="auto"/>
            <w:tcMar>
              <w:left w:w="78" w:type="dxa"/>
            </w:tcMar>
          </w:tcPr>
          <w:p w14:paraId="0F60B843" w14:textId="77777777" w:rsidR="00CB410D" w:rsidRPr="00C46F67" w:rsidRDefault="00CB410D">
            <w:pPr>
              <w:pStyle w:val="fcase1ertab"/>
              <w:tabs>
                <w:tab w:val="left" w:pos="426"/>
                <w:tab w:val="left" w:pos="851"/>
              </w:tabs>
              <w:spacing w:before="120" w:after="120"/>
              <w:ind w:left="0" w:firstLine="0"/>
              <w:jc w:val="center"/>
              <w:rPr>
                <w:rFonts w:asciiTheme="majorHAnsi" w:hAnsiTheme="majorHAnsi" w:cstheme="majorHAnsi"/>
              </w:rPr>
            </w:pPr>
          </w:p>
        </w:tc>
      </w:tr>
    </w:tbl>
    <w:p w14:paraId="5171D1AF" w14:textId="168601B1" w:rsidR="00F700A6" w:rsidRDefault="00F700A6">
      <w:pPr>
        <w:pStyle w:val="fcase1ertab"/>
        <w:tabs>
          <w:tab w:val="left" w:pos="426"/>
          <w:tab w:val="left" w:pos="851"/>
        </w:tabs>
        <w:ind w:left="0" w:firstLine="0"/>
        <w:rPr>
          <w:rFonts w:asciiTheme="majorHAnsi" w:hAnsiTheme="majorHAnsi" w:cstheme="majorHAnsi"/>
          <w:sz w:val="22"/>
          <w:szCs w:val="22"/>
        </w:rPr>
      </w:pPr>
    </w:p>
    <w:p w14:paraId="2DFB91FC" w14:textId="271C2A3E" w:rsidR="00F700A6" w:rsidRDefault="00F700A6">
      <w:pPr>
        <w:pStyle w:val="fcase1ertab"/>
        <w:tabs>
          <w:tab w:val="left" w:pos="426"/>
          <w:tab w:val="left" w:pos="851"/>
        </w:tabs>
        <w:ind w:left="0" w:firstLine="0"/>
        <w:rPr>
          <w:rFonts w:asciiTheme="majorHAnsi" w:hAnsiTheme="majorHAnsi" w:cstheme="majorHAnsi"/>
          <w:sz w:val="22"/>
          <w:szCs w:val="22"/>
        </w:rPr>
      </w:pPr>
    </w:p>
    <w:p w14:paraId="7E8D611D" w14:textId="77777777" w:rsidR="00F700A6" w:rsidRPr="00C46F67" w:rsidRDefault="00F700A6">
      <w:pPr>
        <w:pStyle w:val="fcase1ertab"/>
        <w:tabs>
          <w:tab w:val="left" w:pos="426"/>
          <w:tab w:val="left" w:pos="851"/>
        </w:tabs>
        <w:ind w:left="0" w:firstLine="0"/>
        <w:rPr>
          <w:rFonts w:asciiTheme="majorHAnsi" w:hAnsiTheme="majorHAnsi" w:cstheme="majorHAnsi"/>
          <w:sz w:val="22"/>
          <w:szCs w:val="22"/>
        </w:rPr>
      </w:pPr>
    </w:p>
    <w:p w14:paraId="62702961" w14:textId="77777777" w:rsidR="00CB410D" w:rsidRPr="00C46F67" w:rsidRDefault="008176BA">
      <w:pPr>
        <w:pStyle w:val="Standard"/>
        <w:tabs>
          <w:tab w:val="left" w:pos="851"/>
        </w:tabs>
        <w:spacing w:after="120"/>
        <w:jc w:val="both"/>
        <w:rPr>
          <w:rFonts w:asciiTheme="majorHAnsi" w:hAnsiTheme="majorHAnsi" w:cstheme="majorHAnsi"/>
          <w:bCs/>
          <w:iCs/>
          <w:sz w:val="22"/>
          <w:szCs w:val="22"/>
        </w:rPr>
      </w:pPr>
      <w:r w:rsidRPr="00C46F67">
        <w:rPr>
          <w:rFonts w:asciiTheme="majorHAnsi" w:hAnsiTheme="majorHAnsi" w:cstheme="majorHAnsi"/>
          <w:bCs/>
          <w:iCs/>
          <w:sz w:val="22"/>
          <w:szCs w:val="22"/>
        </w:rPr>
        <w:t>Les membres du groupement conjoint indiquent dans le tableau ci-dessous la répartition des prestations que chacun d’entre eux s’engage à réaliser.</w:t>
      </w:r>
    </w:p>
    <w:tbl>
      <w:tblPr>
        <w:tblStyle w:val="Grilledutableau"/>
        <w:tblW w:w="10632" w:type="dxa"/>
        <w:tblInd w:w="-177" w:type="dxa"/>
        <w:tblCellMar>
          <w:left w:w="78" w:type="dxa"/>
        </w:tblCellMar>
        <w:tblLook w:val="04A0" w:firstRow="1" w:lastRow="0" w:firstColumn="1" w:lastColumn="0" w:noHBand="0" w:noVBand="1"/>
      </w:tblPr>
      <w:tblGrid>
        <w:gridCol w:w="3858"/>
        <w:gridCol w:w="4111"/>
        <w:gridCol w:w="2663"/>
      </w:tblGrid>
      <w:tr w:rsidR="00CB410D" w14:paraId="29C0A552" w14:textId="77777777" w:rsidTr="00C46F67">
        <w:trPr>
          <w:trHeight w:val="470"/>
        </w:trPr>
        <w:tc>
          <w:tcPr>
            <w:tcW w:w="3858" w:type="dxa"/>
            <w:vMerge w:val="restart"/>
            <w:shd w:val="clear" w:color="auto" w:fill="auto"/>
            <w:tcMar>
              <w:left w:w="78" w:type="dxa"/>
            </w:tcMar>
          </w:tcPr>
          <w:p w14:paraId="03F06C0C" w14:textId="77777777" w:rsidR="00CB410D" w:rsidRPr="00C46F67" w:rsidRDefault="008176BA" w:rsidP="00C46F67">
            <w:pPr>
              <w:pStyle w:val="Standard"/>
              <w:tabs>
                <w:tab w:val="left" w:pos="851"/>
                <w:tab w:val="left" w:pos="6237"/>
              </w:tabs>
              <w:spacing w:before="240"/>
              <w:jc w:val="center"/>
              <w:rPr>
                <w:rFonts w:asciiTheme="majorHAnsi" w:hAnsiTheme="majorHAnsi" w:cstheme="majorHAnsi"/>
                <w:b/>
              </w:rPr>
            </w:pPr>
            <w:r w:rsidRPr="00C46F67">
              <w:rPr>
                <w:rFonts w:asciiTheme="majorHAnsi" w:hAnsiTheme="majorHAnsi" w:cstheme="majorHAnsi"/>
                <w:b/>
                <w:sz w:val="22"/>
                <w:szCs w:val="22"/>
              </w:rPr>
              <w:t>Désignation des membres du groupement conjoint</w:t>
            </w:r>
          </w:p>
        </w:tc>
        <w:tc>
          <w:tcPr>
            <w:tcW w:w="6774" w:type="dxa"/>
            <w:gridSpan w:val="2"/>
            <w:shd w:val="clear" w:color="auto" w:fill="auto"/>
            <w:tcMar>
              <w:left w:w="78" w:type="dxa"/>
            </w:tcMar>
          </w:tcPr>
          <w:p w14:paraId="396DBADD" w14:textId="77777777" w:rsidR="00CB410D" w:rsidRPr="00C46F67" w:rsidRDefault="008176BA" w:rsidP="00C46F67">
            <w:pPr>
              <w:pStyle w:val="Standard"/>
              <w:tabs>
                <w:tab w:val="left" w:pos="851"/>
                <w:tab w:val="left" w:pos="6237"/>
              </w:tabs>
              <w:jc w:val="center"/>
              <w:rPr>
                <w:rFonts w:asciiTheme="majorHAnsi" w:hAnsiTheme="majorHAnsi" w:cstheme="majorHAnsi"/>
                <w:b/>
                <w:sz w:val="22"/>
                <w:szCs w:val="22"/>
              </w:rPr>
            </w:pPr>
            <w:r w:rsidRPr="00C46F67">
              <w:rPr>
                <w:rFonts w:asciiTheme="majorHAnsi" w:hAnsiTheme="majorHAnsi" w:cstheme="majorHAnsi"/>
                <w:b/>
                <w:sz w:val="22"/>
                <w:szCs w:val="22"/>
              </w:rPr>
              <w:t xml:space="preserve">Prestations exécutées par les membres </w:t>
            </w:r>
          </w:p>
          <w:p w14:paraId="41A67418" w14:textId="77777777" w:rsidR="00CB410D" w:rsidRPr="00C46F67" w:rsidRDefault="008176BA" w:rsidP="00C46F67">
            <w:pPr>
              <w:pStyle w:val="Standard"/>
              <w:tabs>
                <w:tab w:val="left" w:pos="851"/>
                <w:tab w:val="left" w:pos="6237"/>
              </w:tabs>
              <w:jc w:val="center"/>
              <w:rPr>
                <w:rFonts w:asciiTheme="majorHAnsi" w:hAnsiTheme="majorHAnsi" w:cstheme="majorHAnsi"/>
                <w:b/>
              </w:rPr>
            </w:pPr>
            <w:r w:rsidRPr="00C46F67">
              <w:rPr>
                <w:rFonts w:asciiTheme="majorHAnsi" w:hAnsiTheme="majorHAnsi" w:cstheme="majorHAnsi"/>
                <w:b/>
                <w:sz w:val="22"/>
                <w:szCs w:val="22"/>
              </w:rPr>
              <w:t>du groupement conjoint</w:t>
            </w:r>
          </w:p>
        </w:tc>
      </w:tr>
      <w:tr w:rsidR="00CB410D" w14:paraId="4E487E23" w14:textId="77777777" w:rsidTr="00C46F67">
        <w:trPr>
          <w:trHeight w:val="421"/>
        </w:trPr>
        <w:tc>
          <w:tcPr>
            <w:tcW w:w="3858" w:type="dxa"/>
            <w:vMerge/>
            <w:shd w:val="clear" w:color="auto" w:fill="auto"/>
            <w:tcMar>
              <w:left w:w="78" w:type="dxa"/>
            </w:tcMar>
          </w:tcPr>
          <w:p w14:paraId="5E930424"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auto"/>
            <w:tcMar>
              <w:left w:w="78" w:type="dxa"/>
            </w:tcMar>
          </w:tcPr>
          <w:p w14:paraId="4912D29D" w14:textId="77777777" w:rsidR="00CB410D" w:rsidRPr="00C46F67" w:rsidRDefault="008176BA" w:rsidP="00C46F67">
            <w:pPr>
              <w:pStyle w:val="Standard"/>
              <w:tabs>
                <w:tab w:val="left" w:pos="851"/>
                <w:tab w:val="left" w:pos="6237"/>
              </w:tabs>
              <w:spacing w:before="120"/>
              <w:jc w:val="center"/>
              <w:rPr>
                <w:rFonts w:asciiTheme="majorHAnsi" w:hAnsiTheme="majorHAnsi" w:cstheme="majorHAnsi"/>
                <w:b/>
              </w:rPr>
            </w:pPr>
            <w:r w:rsidRPr="00C46F67">
              <w:rPr>
                <w:rFonts w:asciiTheme="majorHAnsi" w:hAnsiTheme="majorHAnsi" w:cstheme="majorHAnsi"/>
                <w:b/>
                <w:sz w:val="22"/>
                <w:szCs w:val="22"/>
              </w:rPr>
              <w:t>Nature des prestations</w:t>
            </w:r>
          </w:p>
        </w:tc>
        <w:tc>
          <w:tcPr>
            <w:tcW w:w="2663" w:type="dxa"/>
            <w:shd w:val="clear" w:color="auto" w:fill="auto"/>
            <w:tcMar>
              <w:left w:w="78" w:type="dxa"/>
            </w:tcMar>
          </w:tcPr>
          <w:p w14:paraId="72269C56" w14:textId="543E059F" w:rsidR="00CB410D" w:rsidRPr="00C46F67" w:rsidRDefault="008176BA" w:rsidP="00C46F67">
            <w:pPr>
              <w:pStyle w:val="Standard"/>
              <w:tabs>
                <w:tab w:val="left" w:pos="851"/>
                <w:tab w:val="left" w:pos="6237"/>
              </w:tabs>
              <w:jc w:val="center"/>
              <w:rPr>
                <w:rFonts w:asciiTheme="majorHAnsi" w:hAnsiTheme="majorHAnsi" w:cstheme="majorHAnsi"/>
                <w:b/>
              </w:rPr>
            </w:pPr>
            <w:r w:rsidRPr="00C46F67">
              <w:rPr>
                <w:rFonts w:asciiTheme="majorHAnsi" w:hAnsiTheme="majorHAnsi" w:cstheme="majorHAnsi"/>
                <w:b/>
                <w:sz w:val="22"/>
                <w:szCs w:val="22"/>
              </w:rPr>
              <w:t>Montant HT de la prestation</w:t>
            </w:r>
            <w:del w:id="11" w:author="SANTAMARIA-CESTRE Isabelle" w:date="2025-08-18T18:34:00Z">
              <w:r w:rsidR="00AE1153" w:rsidDel="00A27E3C">
                <w:rPr>
                  <w:rFonts w:asciiTheme="majorHAnsi" w:hAnsiTheme="majorHAnsi" w:cs="Arial"/>
                  <w:i/>
                  <w:iCs/>
                  <w:color w:val="C00000"/>
                  <w:sz w:val="22"/>
                  <w:szCs w:val="22"/>
                </w:rPr>
                <w:delText>*</w:delText>
              </w:r>
            </w:del>
          </w:p>
        </w:tc>
      </w:tr>
      <w:tr w:rsidR="00CB410D" w14:paraId="1765F288" w14:textId="77777777" w:rsidTr="00C46F67">
        <w:trPr>
          <w:trHeight w:val="480"/>
        </w:trPr>
        <w:tc>
          <w:tcPr>
            <w:tcW w:w="3858" w:type="dxa"/>
            <w:shd w:val="clear" w:color="auto" w:fill="DEEAF6" w:themeFill="accent1" w:themeFillTint="33"/>
            <w:tcMar>
              <w:left w:w="78" w:type="dxa"/>
            </w:tcMar>
          </w:tcPr>
          <w:p w14:paraId="4E1BD7F6"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DEEAF6" w:themeFill="accent1" w:themeFillTint="33"/>
            <w:tcMar>
              <w:left w:w="78" w:type="dxa"/>
            </w:tcMar>
          </w:tcPr>
          <w:p w14:paraId="1D38CAA4"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2663" w:type="dxa"/>
            <w:shd w:val="clear" w:color="auto" w:fill="DEEAF6" w:themeFill="accent1" w:themeFillTint="33"/>
            <w:tcMar>
              <w:left w:w="78" w:type="dxa"/>
            </w:tcMar>
          </w:tcPr>
          <w:p w14:paraId="26C2B9FD" w14:textId="77777777" w:rsidR="00CB410D" w:rsidRPr="00C46F67" w:rsidRDefault="00CB410D" w:rsidP="00C46F67">
            <w:pPr>
              <w:pStyle w:val="Standard"/>
              <w:tabs>
                <w:tab w:val="left" w:pos="851"/>
                <w:tab w:val="left" w:pos="6237"/>
              </w:tabs>
              <w:rPr>
                <w:rFonts w:asciiTheme="majorHAnsi" w:hAnsiTheme="majorHAnsi" w:cstheme="majorHAnsi"/>
              </w:rPr>
            </w:pPr>
          </w:p>
        </w:tc>
      </w:tr>
      <w:tr w:rsidR="00CB410D" w14:paraId="1383CFD3" w14:textId="77777777" w:rsidTr="00C46F67">
        <w:trPr>
          <w:trHeight w:val="403"/>
        </w:trPr>
        <w:tc>
          <w:tcPr>
            <w:tcW w:w="3858" w:type="dxa"/>
            <w:shd w:val="clear" w:color="auto" w:fill="auto"/>
            <w:tcMar>
              <w:left w:w="78" w:type="dxa"/>
            </w:tcMar>
          </w:tcPr>
          <w:p w14:paraId="3D161A28"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auto"/>
            <w:tcMar>
              <w:left w:w="78" w:type="dxa"/>
            </w:tcMar>
          </w:tcPr>
          <w:p w14:paraId="13F646B4"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2663" w:type="dxa"/>
            <w:shd w:val="clear" w:color="auto" w:fill="auto"/>
            <w:tcMar>
              <w:left w:w="78" w:type="dxa"/>
            </w:tcMar>
          </w:tcPr>
          <w:p w14:paraId="6A031685" w14:textId="77777777" w:rsidR="00CB410D" w:rsidRPr="00C46F67" w:rsidRDefault="00CB410D" w:rsidP="00C46F67">
            <w:pPr>
              <w:pStyle w:val="Standard"/>
              <w:tabs>
                <w:tab w:val="left" w:pos="851"/>
                <w:tab w:val="left" w:pos="6237"/>
              </w:tabs>
              <w:rPr>
                <w:rFonts w:asciiTheme="majorHAnsi" w:hAnsiTheme="majorHAnsi" w:cstheme="majorHAnsi"/>
              </w:rPr>
            </w:pPr>
          </w:p>
        </w:tc>
      </w:tr>
      <w:tr w:rsidR="00CB410D" w14:paraId="03AFB3F5" w14:textId="77777777" w:rsidTr="00C46F67">
        <w:trPr>
          <w:trHeight w:val="423"/>
        </w:trPr>
        <w:tc>
          <w:tcPr>
            <w:tcW w:w="3858" w:type="dxa"/>
            <w:shd w:val="clear" w:color="auto" w:fill="DEEAF6" w:themeFill="accent1" w:themeFillTint="33"/>
            <w:tcMar>
              <w:left w:w="78" w:type="dxa"/>
            </w:tcMar>
          </w:tcPr>
          <w:p w14:paraId="42C88D85"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DEEAF6" w:themeFill="accent1" w:themeFillTint="33"/>
            <w:tcMar>
              <w:left w:w="78" w:type="dxa"/>
            </w:tcMar>
          </w:tcPr>
          <w:p w14:paraId="22EA062D"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2663" w:type="dxa"/>
            <w:shd w:val="clear" w:color="auto" w:fill="DEEAF6" w:themeFill="accent1" w:themeFillTint="33"/>
            <w:tcMar>
              <w:left w:w="78" w:type="dxa"/>
            </w:tcMar>
          </w:tcPr>
          <w:p w14:paraId="06FBC48B" w14:textId="77777777" w:rsidR="00CB410D" w:rsidRPr="00C46F67" w:rsidRDefault="00CB410D" w:rsidP="00C46F67">
            <w:pPr>
              <w:pStyle w:val="Standard"/>
              <w:tabs>
                <w:tab w:val="left" w:pos="851"/>
                <w:tab w:val="left" w:pos="6237"/>
              </w:tabs>
              <w:rPr>
                <w:rFonts w:asciiTheme="majorHAnsi" w:hAnsiTheme="majorHAnsi" w:cstheme="majorHAnsi"/>
              </w:rPr>
            </w:pPr>
          </w:p>
        </w:tc>
      </w:tr>
    </w:tbl>
    <w:p w14:paraId="06977EF8" w14:textId="5180F57C" w:rsidR="00CB410D" w:rsidRDefault="00CB410D">
      <w:pPr>
        <w:pStyle w:val="fcasegauche"/>
        <w:tabs>
          <w:tab w:val="left" w:pos="851"/>
        </w:tabs>
        <w:spacing w:after="0"/>
        <w:ind w:left="0" w:firstLine="0"/>
        <w:rPr>
          <w:rFonts w:asciiTheme="majorHAnsi" w:hAnsiTheme="majorHAnsi" w:cstheme="majorHAnsi"/>
          <w:bCs/>
          <w:iCs/>
          <w:sz w:val="22"/>
          <w:szCs w:val="22"/>
        </w:rPr>
      </w:pPr>
    </w:p>
    <w:p w14:paraId="757B049C" w14:textId="7968A937" w:rsidR="00AE1153" w:rsidDel="00A27E3C" w:rsidRDefault="00AE1153" w:rsidP="00AE1153">
      <w:pPr>
        <w:pStyle w:val="Standard"/>
        <w:tabs>
          <w:tab w:val="left" w:pos="851"/>
        </w:tabs>
        <w:jc w:val="both"/>
        <w:rPr>
          <w:del w:id="12" w:author="SANTAMARIA-CESTRE Isabelle" w:date="2025-08-18T18:34:00Z"/>
          <w:rFonts w:asciiTheme="majorHAnsi" w:hAnsiTheme="majorHAnsi" w:cs="Arial"/>
          <w:i/>
          <w:iCs/>
          <w:color w:val="C00000"/>
          <w:sz w:val="22"/>
          <w:szCs w:val="22"/>
        </w:rPr>
      </w:pPr>
      <w:del w:id="13" w:author="SANTAMARIA-CESTRE Isabelle" w:date="2025-08-18T18:34:00Z">
        <w:r w:rsidDel="00A27E3C">
          <w:rPr>
            <w:rFonts w:asciiTheme="majorHAnsi" w:hAnsiTheme="majorHAnsi" w:cs="Arial"/>
            <w:i/>
            <w:iCs/>
            <w:color w:val="C00000"/>
            <w:sz w:val="22"/>
            <w:szCs w:val="22"/>
          </w:rPr>
          <w:delText>* Le marché étant un accord-cadre à bon de commande, les montants indiqués le sont à titre indicatif et n’ont, à ce titre, pas de valeur contractuelle.</w:delText>
        </w:r>
      </w:del>
    </w:p>
    <w:p w14:paraId="5B567F05" w14:textId="77777777" w:rsidR="00AE1153" w:rsidRPr="00C46F67" w:rsidRDefault="00AE1153">
      <w:pPr>
        <w:pStyle w:val="fcasegauche"/>
        <w:tabs>
          <w:tab w:val="left" w:pos="851"/>
        </w:tabs>
        <w:spacing w:after="0"/>
        <w:ind w:left="0" w:firstLine="0"/>
        <w:rPr>
          <w:rFonts w:asciiTheme="majorHAnsi" w:hAnsiTheme="majorHAnsi" w:cstheme="majorHAnsi"/>
          <w:bCs/>
          <w:iCs/>
          <w:sz w:val="22"/>
          <w:szCs w:val="22"/>
        </w:rPr>
      </w:pPr>
    </w:p>
    <w:p w14:paraId="208EA08D" w14:textId="77777777" w:rsidR="00F700A6" w:rsidRDefault="00F700A6" w:rsidP="00F700A6">
      <w:pPr>
        <w:suppressAutoHyphens w:val="0"/>
        <w:textAlignment w:val="auto"/>
        <w:rPr>
          <w:rFonts w:ascii="Arial" w:eastAsia="Times New Roman" w:hAnsi="Arial" w:cs="Arial"/>
          <w:b/>
          <w:sz w:val="22"/>
          <w:szCs w:val="22"/>
          <w:lang w:bidi="ar-SA"/>
        </w:rPr>
      </w:pPr>
    </w:p>
    <w:p w14:paraId="6CCBE9C4" w14:textId="41AFB9A7" w:rsidR="00CB410D" w:rsidRPr="00C46F67" w:rsidRDefault="008176BA" w:rsidP="00F700A6">
      <w:pPr>
        <w:suppressAutoHyphens w:val="0"/>
        <w:textAlignment w:val="auto"/>
        <w:rPr>
          <w:rFonts w:asciiTheme="majorHAnsi" w:hAnsiTheme="majorHAnsi" w:cstheme="majorHAnsi"/>
          <w:b/>
          <w:sz w:val="26"/>
          <w:szCs w:val="26"/>
        </w:rPr>
      </w:pPr>
      <w:r w:rsidRPr="00C46F67">
        <w:rPr>
          <w:rFonts w:asciiTheme="majorHAnsi" w:hAnsiTheme="majorHAnsi" w:cstheme="majorHAnsi"/>
          <w:b/>
          <w:sz w:val="26"/>
          <w:szCs w:val="26"/>
        </w:rPr>
        <w:t>B3 – Compte (s) à créditer</w:t>
      </w:r>
    </w:p>
    <w:p w14:paraId="65D3EF93" w14:textId="77777777" w:rsidR="00CB410D" w:rsidRPr="00C46F67" w:rsidRDefault="008176BA" w:rsidP="00C46F67">
      <w:pPr>
        <w:pStyle w:val="fcase1ertab"/>
        <w:tabs>
          <w:tab w:val="clear" w:pos="1135"/>
          <w:tab w:val="left" w:pos="851"/>
        </w:tabs>
        <w:ind w:left="426" w:firstLine="0"/>
        <w:rPr>
          <w:rFonts w:asciiTheme="majorHAnsi" w:hAnsiTheme="majorHAnsi" w:cstheme="majorHAnsi"/>
          <w:i/>
          <w:sz w:val="20"/>
        </w:rPr>
      </w:pPr>
      <w:r w:rsidRPr="00C46F67">
        <w:rPr>
          <w:rFonts w:asciiTheme="majorHAnsi" w:hAnsiTheme="majorHAnsi" w:cstheme="majorHAnsi"/>
          <w:i/>
          <w:sz w:val="20"/>
        </w:rPr>
        <w:t>(Joindre un ou des relevé(s) d’identité bancaire ou postal.)</w:t>
      </w:r>
    </w:p>
    <w:p w14:paraId="0E9ABF7C"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61B0ACCB" w14:textId="267D3959" w:rsidR="00CB410D" w:rsidRPr="006162C8" w:rsidRDefault="008176BA">
      <w:pPr>
        <w:pStyle w:val="fcasegauche"/>
        <w:tabs>
          <w:tab w:val="left" w:pos="426"/>
          <w:tab w:val="left" w:pos="851"/>
        </w:tabs>
        <w:spacing w:after="0"/>
        <w:ind w:left="0" w:firstLine="0"/>
        <w:jc w:val="left"/>
        <w:rPr>
          <w:rFonts w:asciiTheme="majorHAnsi" w:hAnsiTheme="majorHAnsi" w:cstheme="majorHAnsi"/>
          <w:sz w:val="22"/>
          <w:szCs w:val="22"/>
        </w:rPr>
      </w:pPr>
      <w:r>
        <w:rPr>
          <w:rFonts w:ascii="Wingdings" w:eastAsia="Wingdings" w:hAnsi="Wingdings" w:cs="Wingdings"/>
          <w:b/>
          <w:color w:val="66CCFF"/>
        </w:rPr>
        <w:t></w:t>
      </w:r>
      <w:r w:rsidRPr="006162C8">
        <w:rPr>
          <w:rFonts w:asciiTheme="majorHAnsi" w:eastAsia="Arial" w:hAnsiTheme="majorHAnsi" w:cstheme="majorHAnsi"/>
          <w:sz w:val="22"/>
          <w:szCs w:val="22"/>
        </w:rPr>
        <w:t xml:space="preserve">  </w:t>
      </w:r>
      <w:r w:rsidRPr="006162C8">
        <w:rPr>
          <w:rFonts w:asciiTheme="majorHAnsi" w:hAnsiTheme="majorHAnsi" w:cstheme="majorHAnsi"/>
          <w:sz w:val="22"/>
          <w:szCs w:val="22"/>
          <w:u w:val="single"/>
        </w:rPr>
        <w:t>Nom de l’établissement bancaire</w:t>
      </w:r>
      <w:r w:rsidR="006162C8" w:rsidRPr="006162C8">
        <w:rPr>
          <w:rFonts w:asciiTheme="majorHAnsi" w:hAnsiTheme="majorHAnsi" w:cstheme="majorHAnsi"/>
          <w:sz w:val="22"/>
          <w:szCs w:val="22"/>
        </w:rPr>
        <w:t> :</w:t>
      </w:r>
      <w:r w:rsidR="006162C8" w:rsidRPr="006162C8">
        <w:rPr>
          <w:rFonts w:asciiTheme="majorHAnsi" w:hAnsiTheme="majorHAnsi" w:cstheme="majorHAnsi"/>
          <w:sz w:val="22"/>
          <w:szCs w:val="22"/>
          <w:u w:val="single"/>
        </w:rPr>
        <w:t xml:space="preserve"> </w:t>
      </w:r>
    </w:p>
    <w:p w14:paraId="51E1E327"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61D42F39"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242498AB"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2B018E5F" w14:textId="4A19AB3A" w:rsidR="00CB410D" w:rsidRPr="006162C8" w:rsidRDefault="006162C8">
      <w:pPr>
        <w:pStyle w:val="fcasegauche"/>
        <w:tabs>
          <w:tab w:val="left" w:pos="426"/>
          <w:tab w:val="left" w:pos="851"/>
        </w:tabs>
        <w:spacing w:after="0"/>
        <w:ind w:left="0" w:firstLine="0"/>
        <w:jc w:val="left"/>
        <w:rPr>
          <w:rFonts w:asciiTheme="majorHAnsi" w:hAnsiTheme="majorHAnsi" w:cstheme="majorHAnsi"/>
          <w:sz w:val="22"/>
          <w:szCs w:val="22"/>
        </w:rPr>
      </w:pPr>
      <w:r>
        <w:rPr>
          <w:rFonts w:ascii="Wingdings" w:eastAsia="Wingdings" w:hAnsi="Wingdings" w:cs="Wingdings"/>
          <w:b/>
          <w:color w:val="66CCFF"/>
        </w:rPr>
        <w:t></w:t>
      </w:r>
      <w:r w:rsidRPr="006162C8">
        <w:rPr>
          <w:rFonts w:asciiTheme="majorHAnsi" w:eastAsia="Arial" w:hAnsiTheme="majorHAnsi" w:cstheme="majorHAnsi"/>
          <w:sz w:val="22"/>
          <w:szCs w:val="22"/>
        </w:rPr>
        <w:t xml:space="preserve">  </w:t>
      </w:r>
      <w:r w:rsidR="008176BA" w:rsidRPr="006162C8">
        <w:rPr>
          <w:rFonts w:asciiTheme="majorHAnsi" w:hAnsiTheme="majorHAnsi" w:cstheme="majorHAnsi"/>
          <w:sz w:val="22"/>
          <w:szCs w:val="22"/>
          <w:u w:val="single"/>
        </w:rPr>
        <w:t>Numéro de compte</w:t>
      </w:r>
      <w:r w:rsidR="008176BA" w:rsidRPr="006162C8">
        <w:rPr>
          <w:rFonts w:asciiTheme="majorHAnsi" w:hAnsiTheme="majorHAnsi" w:cstheme="majorHAnsi"/>
          <w:sz w:val="22"/>
          <w:szCs w:val="22"/>
        </w:rPr>
        <w:t> :</w:t>
      </w:r>
    </w:p>
    <w:p w14:paraId="75BF9977"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526F6AF5"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1767153E" w14:textId="77777777" w:rsidR="00CB410D" w:rsidRPr="006162C8" w:rsidRDefault="008176BA">
      <w:pPr>
        <w:pStyle w:val="fcasegauche"/>
        <w:tabs>
          <w:tab w:val="left" w:pos="426"/>
          <w:tab w:val="left" w:pos="851"/>
        </w:tabs>
        <w:spacing w:after="0"/>
        <w:ind w:left="0" w:firstLine="0"/>
        <w:jc w:val="left"/>
        <w:rPr>
          <w:rFonts w:asciiTheme="majorHAnsi" w:hAnsiTheme="majorHAnsi" w:cstheme="majorHAnsi"/>
          <w:sz w:val="20"/>
        </w:rPr>
      </w:pPr>
      <w:r w:rsidRPr="006162C8">
        <w:rPr>
          <w:rFonts w:asciiTheme="majorHAnsi" w:hAnsiTheme="majorHAnsi" w:cstheme="majorHAnsi"/>
          <w:b/>
          <w:sz w:val="26"/>
          <w:szCs w:val="26"/>
        </w:rPr>
        <w:t>B4 – Avance</w:t>
      </w:r>
      <w:r>
        <w:rPr>
          <w:rFonts w:ascii="Arial" w:hAnsi="Arial" w:cs="Arial"/>
          <w:b/>
        </w:rPr>
        <w:t xml:space="preserve"> </w:t>
      </w:r>
      <w:r w:rsidRPr="006162C8">
        <w:rPr>
          <w:rFonts w:asciiTheme="majorHAnsi" w:hAnsiTheme="majorHAnsi" w:cstheme="majorHAnsi"/>
          <w:i/>
          <w:sz w:val="20"/>
        </w:rPr>
        <w:t>(articles R.2191-3 à R.2191-5 du code de la commande publique)</w:t>
      </w:r>
    </w:p>
    <w:p w14:paraId="68A6B600"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EA10CF8"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tbl>
      <w:tblPr>
        <w:tblStyle w:val="Grilledutableau"/>
        <w:tblW w:w="8075" w:type="dxa"/>
        <w:tblInd w:w="-142" w:type="dxa"/>
        <w:tblCellMar>
          <w:left w:w="143" w:type="dxa"/>
        </w:tblCellMar>
        <w:tblLook w:val="04A0" w:firstRow="1" w:lastRow="0" w:firstColumn="1" w:lastColumn="0" w:noHBand="0" w:noVBand="1"/>
      </w:tblPr>
      <w:tblGrid>
        <w:gridCol w:w="3828"/>
        <w:gridCol w:w="846"/>
        <w:gridCol w:w="425"/>
        <w:gridCol w:w="851"/>
        <w:gridCol w:w="994"/>
        <w:gridCol w:w="426"/>
        <w:gridCol w:w="705"/>
      </w:tblGrid>
      <w:tr w:rsidR="00CB410D" w:rsidRPr="006162C8" w14:paraId="507F29EA" w14:textId="77777777" w:rsidTr="006162C8">
        <w:tc>
          <w:tcPr>
            <w:tcW w:w="3828" w:type="dxa"/>
            <w:tcBorders>
              <w:top w:val="nil"/>
              <w:left w:val="nil"/>
              <w:bottom w:val="nil"/>
              <w:right w:val="nil"/>
            </w:tcBorders>
            <w:shd w:val="clear" w:color="auto" w:fill="auto"/>
          </w:tcPr>
          <w:p w14:paraId="637B604E" w14:textId="2A40B443" w:rsidR="00CB410D" w:rsidRPr="006162C8" w:rsidRDefault="008176BA">
            <w:pPr>
              <w:pStyle w:val="Standard"/>
              <w:tabs>
                <w:tab w:val="left" w:pos="426"/>
                <w:tab w:val="left" w:pos="851"/>
              </w:tabs>
              <w:spacing w:before="60" w:after="60"/>
              <w:jc w:val="both"/>
              <w:rPr>
                <w:rFonts w:asciiTheme="majorHAnsi" w:hAnsiTheme="majorHAnsi" w:cstheme="majorHAnsi"/>
                <w:sz w:val="22"/>
                <w:szCs w:val="22"/>
              </w:rPr>
            </w:pPr>
            <w:r w:rsidRPr="006162C8">
              <w:rPr>
                <w:rFonts w:asciiTheme="majorHAnsi" w:hAnsiTheme="majorHAnsi" w:cstheme="majorHAnsi"/>
                <w:sz w:val="22"/>
                <w:szCs w:val="22"/>
              </w:rPr>
              <w:t>Je renonce au bénéfice de l'avance</w:t>
            </w:r>
          </w:p>
        </w:tc>
        <w:tc>
          <w:tcPr>
            <w:tcW w:w="846" w:type="dxa"/>
            <w:tcBorders>
              <w:top w:val="nil"/>
              <w:left w:val="nil"/>
              <w:bottom w:val="nil"/>
            </w:tcBorders>
            <w:shd w:val="clear" w:color="auto" w:fill="auto"/>
          </w:tcPr>
          <w:p w14:paraId="0F2A84DA"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425" w:type="dxa"/>
            <w:shd w:val="clear" w:color="auto" w:fill="auto"/>
            <w:tcMar>
              <w:left w:w="78" w:type="dxa"/>
            </w:tcMar>
          </w:tcPr>
          <w:p w14:paraId="6D3763FA"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851" w:type="dxa"/>
            <w:tcBorders>
              <w:top w:val="nil"/>
              <w:left w:val="nil"/>
              <w:bottom w:val="nil"/>
              <w:right w:val="nil"/>
            </w:tcBorders>
            <w:shd w:val="clear" w:color="auto" w:fill="auto"/>
            <w:tcMar>
              <w:left w:w="108" w:type="dxa"/>
            </w:tcMar>
          </w:tcPr>
          <w:p w14:paraId="01036449" w14:textId="77777777" w:rsidR="00CB410D" w:rsidRPr="006162C8" w:rsidRDefault="008176BA">
            <w:pPr>
              <w:pStyle w:val="Standard"/>
              <w:tabs>
                <w:tab w:val="left" w:pos="426"/>
                <w:tab w:val="left" w:pos="851"/>
              </w:tabs>
              <w:spacing w:before="60" w:after="60"/>
              <w:jc w:val="both"/>
              <w:rPr>
                <w:rFonts w:asciiTheme="majorHAnsi" w:hAnsiTheme="majorHAnsi" w:cstheme="majorHAnsi"/>
                <w:sz w:val="22"/>
                <w:szCs w:val="22"/>
              </w:rPr>
            </w:pPr>
            <w:r w:rsidRPr="006162C8">
              <w:rPr>
                <w:rFonts w:asciiTheme="majorHAnsi" w:hAnsiTheme="majorHAnsi" w:cstheme="majorHAnsi"/>
                <w:sz w:val="22"/>
                <w:szCs w:val="22"/>
              </w:rPr>
              <w:t>NON</w:t>
            </w:r>
          </w:p>
        </w:tc>
        <w:tc>
          <w:tcPr>
            <w:tcW w:w="994" w:type="dxa"/>
            <w:tcBorders>
              <w:top w:val="nil"/>
              <w:left w:val="nil"/>
              <w:bottom w:val="nil"/>
            </w:tcBorders>
            <w:shd w:val="clear" w:color="auto" w:fill="auto"/>
          </w:tcPr>
          <w:p w14:paraId="7A2AFEBC"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426" w:type="dxa"/>
            <w:shd w:val="clear" w:color="auto" w:fill="auto"/>
            <w:tcMar>
              <w:left w:w="78" w:type="dxa"/>
            </w:tcMar>
          </w:tcPr>
          <w:p w14:paraId="5E7B77AB"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705" w:type="dxa"/>
            <w:tcBorders>
              <w:top w:val="nil"/>
              <w:left w:val="nil"/>
              <w:bottom w:val="nil"/>
              <w:right w:val="nil"/>
            </w:tcBorders>
            <w:shd w:val="clear" w:color="auto" w:fill="auto"/>
            <w:tcMar>
              <w:left w:w="108" w:type="dxa"/>
            </w:tcMar>
          </w:tcPr>
          <w:p w14:paraId="41AACCCA" w14:textId="77777777" w:rsidR="00CB410D" w:rsidRPr="006162C8" w:rsidRDefault="008176BA">
            <w:pPr>
              <w:pStyle w:val="Standard"/>
              <w:tabs>
                <w:tab w:val="left" w:pos="426"/>
                <w:tab w:val="left" w:pos="851"/>
              </w:tabs>
              <w:spacing w:before="60" w:after="60"/>
              <w:jc w:val="both"/>
              <w:rPr>
                <w:rFonts w:asciiTheme="majorHAnsi" w:hAnsiTheme="majorHAnsi" w:cstheme="majorHAnsi"/>
                <w:sz w:val="22"/>
                <w:szCs w:val="22"/>
              </w:rPr>
            </w:pPr>
            <w:r w:rsidRPr="006162C8">
              <w:rPr>
                <w:rFonts w:asciiTheme="majorHAnsi" w:hAnsiTheme="majorHAnsi" w:cstheme="majorHAnsi"/>
                <w:sz w:val="22"/>
                <w:szCs w:val="22"/>
              </w:rPr>
              <w:t>OUI</w:t>
            </w:r>
          </w:p>
        </w:tc>
      </w:tr>
    </w:tbl>
    <w:p w14:paraId="3977C941" w14:textId="77777777" w:rsidR="00CB410D" w:rsidRPr="006162C8" w:rsidRDefault="008176BA">
      <w:pPr>
        <w:pStyle w:val="Standard"/>
        <w:tabs>
          <w:tab w:val="left" w:pos="851"/>
        </w:tabs>
        <w:rPr>
          <w:rFonts w:asciiTheme="majorHAnsi" w:hAnsiTheme="majorHAnsi" w:cstheme="majorHAnsi"/>
          <w:i/>
          <w:sz w:val="20"/>
        </w:rPr>
      </w:pPr>
      <w:r w:rsidRPr="006162C8">
        <w:rPr>
          <w:rFonts w:asciiTheme="majorHAnsi" w:hAnsiTheme="majorHAnsi" w:cstheme="majorHAnsi"/>
          <w:i/>
          <w:sz w:val="20"/>
        </w:rPr>
        <w:t>(Cocher la case correspondante.)</w:t>
      </w:r>
    </w:p>
    <w:p w14:paraId="437094E2"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10C8CE0"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381B4563" w14:textId="49D88FB6" w:rsidR="00CB410D" w:rsidRPr="006162C8" w:rsidRDefault="008176BA" w:rsidP="006162C8">
      <w:pPr>
        <w:pStyle w:val="Titre4"/>
        <w:tabs>
          <w:tab w:val="clear" w:pos="0"/>
          <w:tab w:val="clear" w:pos="4111"/>
        </w:tabs>
        <w:spacing w:before="0" w:after="0"/>
        <w:rPr>
          <w:rFonts w:asciiTheme="majorHAnsi" w:hAnsiTheme="majorHAnsi" w:cstheme="majorHAnsi"/>
          <w:sz w:val="26"/>
          <w:szCs w:val="26"/>
        </w:rPr>
      </w:pPr>
      <w:r w:rsidRPr="006162C8">
        <w:rPr>
          <w:rFonts w:asciiTheme="majorHAnsi" w:hAnsiTheme="majorHAnsi" w:cstheme="majorHAnsi"/>
          <w:sz w:val="26"/>
          <w:szCs w:val="26"/>
        </w:rPr>
        <w:t>B5</w:t>
      </w:r>
      <w:r w:rsidRPr="006162C8">
        <w:rPr>
          <w:rFonts w:asciiTheme="majorHAnsi" w:hAnsiTheme="majorHAnsi" w:cstheme="majorHAnsi"/>
          <w:b w:val="0"/>
          <w:sz w:val="26"/>
          <w:szCs w:val="26"/>
        </w:rPr>
        <w:t xml:space="preserve"> – </w:t>
      </w:r>
      <w:r w:rsidRPr="006162C8">
        <w:rPr>
          <w:rFonts w:asciiTheme="majorHAnsi" w:hAnsiTheme="majorHAnsi" w:cstheme="majorHAnsi"/>
          <w:sz w:val="26"/>
          <w:szCs w:val="26"/>
        </w:rPr>
        <w:t xml:space="preserve">Durée d’exécution </w:t>
      </w:r>
      <w:del w:id="14" w:author="SANTAMARIA-CESTRE Isabelle" w:date="2025-08-18T18:34:00Z">
        <w:r w:rsidRPr="006162C8" w:rsidDel="00A27E3C">
          <w:rPr>
            <w:rFonts w:asciiTheme="majorHAnsi" w:hAnsiTheme="majorHAnsi" w:cstheme="majorHAnsi"/>
            <w:sz w:val="26"/>
            <w:szCs w:val="26"/>
          </w:rPr>
          <w:delText>de l’accord-cadre</w:delText>
        </w:r>
      </w:del>
      <w:ins w:id="15" w:author="SANTAMARIA-CESTRE Isabelle" w:date="2025-08-18T18:34:00Z">
        <w:r w:rsidR="00A27E3C">
          <w:rPr>
            <w:rFonts w:asciiTheme="majorHAnsi" w:hAnsiTheme="majorHAnsi" w:cstheme="majorHAnsi"/>
            <w:sz w:val="26"/>
            <w:szCs w:val="26"/>
          </w:rPr>
          <w:t xml:space="preserve">du marché </w:t>
        </w:r>
      </w:ins>
    </w:p>
    <w:p w14:paraId="0941BD23"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7179B27C" w14:textId="4E93C226" w:rsidR="00E72174" w:rsidRPr="006162C8" w:rsidRDefault="00E72174" w:rsidP="006162C8">
      <w:pPr>
        <w:pStyle w:val="fcasegauche"/>
        <w:tabs>
          <w:tab w:val="left" w:pos="426"/>
          <w:tab w:val="left" w:pos="851"/>
        </w:tabs>
        <w:spacing w:after="0"/>
        <w:ind w:left="0" w:firstLine="0"/>
        <w:rPr>
          <w:rFonts w:asciiTheme="majorHAnsi" w:hAnsiTheme="majorHAnsi" w:cstheme="majorHAnsi"/>
          <w:bCs/>
          <w:sz w:val="22"/>
          <w:szCs w:val="22"/>
        </w:rPr>
      </w:pPr>
      <w:r w:rsidRPr="006162C8">
        <w:rPr>
          <w:rFonts w:asciiTheme="majorHAnsi" w:hAnsiTheme="majorHAnsi" w:cstheme="majorHAnsi"/>
          <w:bCs/>
          <w:sz w:val="22"/>
          <w:szCs w:val="22"/>
        </w:rPr>
        <w:t xml:space="preserve">La durée </w:t>
      </w:r>
      <w:del w:id="16" w:author="SANTAMARIA-CESTRE Isabelle" w:date="2025-08-18T18:34:00Z">
        <w:r w:rsidRPr="006162C8" w:rsidDel="00A27E3C">
          <w:rPr>
            <w:rFonts w:asciiTheme="majorHAnsi" w:hAnsiTheme="majorHAnsi" w:cstheme="majorHAnsi"/>
            <w:bCs/>
            <w:sz w:val="22"/>
            <w:szCs w:val="22"/>
          </w:rPr>
          <w:delText xml:space="preserve">de l’accord-cadre </w:delText>
        </w:r>
      </w:del>
      <w:ins w:id="17" w:author="SANTAMARIA-CESTRE Isabelle" w:date="2025-08-18T18:34:00Z">
        <w:r w:rsidR="00A27E3C">
          <w:rPr>
            <w:rFonts w:asciiTheme="majorHAnsi" w:hAnsiTheme="majorHAnsi" w:cstheme="majorHAnsi"/>
            <w:bCs/>
            <w:sz w:val="22"/>
            <w:szCs w:val="22"/>
          </w:rPr>
          <w:t xml:space="preserve">du marché </w:t>
        </w:r>
      </w:ins>
      <w:r w:rsidRPr="006162C8">
        <w:rPr>
          <w:rFonts w:asciiTheme="majorHAnsi" w:hAnsiTheme="majorHAnsi" w:cstheme="majorHAnsi"/>
          <w:bCs/>
          <w:sz w:val="22"/>
          <w:szCs w:val="22"/>
        </w:rPr>
        <w:t>est de</w:t>
      </w:r>
      <w:del w:id="18" w:author="SANTAMARIA-CESTRE Isabelle" w:date="2025-08-18T18:34:00Z">
        <w:r w:rsidRPr="006162C8" w:rsidDel="00A27E3C">
          <w:rPr>
            <w:rFonts w:asciiTheme="majorHAnsi" w:hAnsiTheme="majorHAnsi" w:cstheme="majorHAnsi"/>
            <w:bCs/>
            <w:sz w:val="22"/>
            <w:szCs w:val="22"/>
          </w:rPr>
          <w:delText xml:space="preserve"> </w:delText>
        </w:r>
        <w:r w:rsidR="00AE1153" w:rsidRPr="00AE1153" w:rsidDel="00A27E3C">
          <w:rPr>
            <w:rFonts w:asciiTheme="majorHAnsi" w:hAnsiTheme="majorHAnsi" w:cstheme="majorHAnsi"/>
            <w:bCs/>
            <w:sz w:val="22"/>
            <w:szCs w:val="22"/>
            <w:highlight w:val="yellow"/>
          </w:rPr>
          <w:delText>xx</w:delText>
        </w:r>
      </w:del>
      <w:ins w:id="19" w:author="SANTAMARIA-CESTRE Isabelle" w:date="2025-08-18T18:34:00Z">
        <w:r w:rsidR="00A27E3C">
          <w:rPr>
            <w:rFonts w:asciiTheme="majorHAnsi" w:hAnsiTheme="majorHAnsi" w:cstheme="majorHAnsi"/>
            <w:bCs/>
            <w:sz w:val="22"/>
            <w:szCs w:val="22"/>
            <w:highlight w:val="yellow"/>
          </w:rPr>
          <w:t>5</w:t>
        </w:r>
      </w:ins>
      <w:r w:rsidRPr="00AE1153">
        <w:rPr>
          <w:rFonts w:asciiTheme="majorHAnsi" w:hAnsiTheme="majorHAnsi" w:cstheme="majorHAnsi"/>
          <w:bCs/>
          <w:sz w:val="22"/>
          <w:szCs w:val="22"/>
          <w:highlight w:val="yellow"/>
        </w:rPr>
        <w:t xml:space="preserve"> mois</w:t>
      </w:r>
      <w:r w:rsidR="008F049C" w:rsidRPr="00AE1153">
        <w:rPr>
          <w:rFonts w:asciiTheme="majorHAnsi" w:hAnsiTheme="majorHAnsi" w:cstheme="majorHAnsi"/>
          <w:bCs/>
          <w:sz w:val="22"/>
          <w:szCs w:val="22"/>
          <w:highlight w:val="yellow"/>
        </w:rPr>
        <w:t xml:space="preserve"> ferme</w:t>
      </w:r>
      <w:r w:rsidRPr="00AE1153">
        <w:rPr>
          <w:rFonts w:asciiTheme="majorHAnsi" w:hAnsiTheme="majorHAnsi" w:cstheme="majorHAnsi"/>
          <w:bCs/>
          <w:sz w:val="22"/>
          <w:szCs w:val="22"/>
          <w:highlight w:val="yellow"/>
        </w:rPr>
        <w:t xml:space="preserve"> </w:t>
      </w:r>
      <w:del w:id="20" w:author="SANTAMARIA-CESTRE Isabelle" w:date="2025-08-18T18:34:00Z">
        <w:r w:rsidRPr="00AE1153" w:rsidDel="00A27E3C">
          <w:rPr>
            <w:rFonts w:asciiTheme="majorHAnsi" w:hAnsiTheme="majorHAnsi" w:cstheme="majorHAnsi"/>
            <w:bCs/>
            <w:sz w:val="22"/>
            <w:szCs w:val="22"/>
            <w:highlight w:val="yellow"/>
          </w:rPr>
          <w:delText>( an)</w:delText>
        </w:r>
      </w:del>
      <w:r w:rsidRPr="00AE1153">
        <w:rPr>
          <w:rFonts w:asciiTheme="majorHAnsi" w:hAnsiTheme="majorHAnsi" w:cstheme="majorHAnsi"/>
          <w:bCs/>
          <w:sz w:val="22"/>
          <w:szCs w:val="22"/>
          <w:highlight w:val="yellow"/>
        </w:rPr>
        <w:t xml:space="preserve"> et</w:t>
      </w:r>
      <w:r w:rsidRPr="006162C8">
        <w:rPr>
          <w:rFonts w:asciiTheme="majorHAnsi" w:hAnsiTheme="majorHAnsi" w:cstheme="majorHAnsi"/>
          <w:bCs/>
          <w:sz w:val="22"/>
          <w:szCs w:val="22"/>
        </w:rPr>
        <w:t xml:space="preserve"> court à compter de sa date de notification.</w:t>
      </w:r>
    </w:p>
    <w:p w14:paraId="14988A65" w14:textId="3B020A9A" w:rsidR="007C0008" w:rsidRPr="006162C8" w:rsidRDefault="007C0008"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85D7B7A" w14:textId="2614F75D" w:rsidR="007C0008" w:rsidRPr="006162C8" w:rsidRDefault="007C0008" w:rsidP="006162C8">
      <w:pPr>
        <w:pStyle w:val="fcasegauche"/>
        <w:tabs>
          <w:tab w:val="left" w:pos="426"/>
          <w:tab w:val="left" w:pos="851"/>
        </w:tabs>
        <w:spacing w:after="0"/>
        <w:ind w:left="0" w:firstLine="0"/>
        <w:jc w:val="left"/>
        <w:rPr>
          <w:rFonts w:asciiTheme="majorHAnsi" w:hAnsiTheme="majorHAnsi" w:cstheme="majorHAnsi"/>
          <w:bCs/>
          <w:sz w:val="22"/>
          <w:szCs w:val="22"/>
        </w:rPr>
      </w:pPr>
      <w:r w:rsidRPr="00AE1153">
        <w:rPr>
          <w:rFonts w:asciiTheme="majorHAnsi" w:hAnsiTheme="majorHAnsi" w:cstheme="majorHAnsi"/>
          <w:bCs/>
          <w:sz w:val="22"/>
          <w:szCs w:val="22"/>
          <w:highlight w:val="yellow"/>
        </w:rPr>
        <w:t>L</w:t>
      </w:r>
      <w:ins w:id="21" w:author="SANTAMARIA-CESTRE Isabelle" w:date="2025-08-18T18:34:00Z">
        <w:r w:rsidR="00A27E3C">
          <w:rPr>
            <w:rFonts w:asciiTheme="majorHAnsi" w:hAnsiTheme="majorHAnsi" w:cstheme="majorHAnsi"/>
            <w:bCs/>
            <w:sz w:val="22"/>
            <w:szCs w:val="22"/>
            <w:highlight w:val="yellow"/>
          </w:rPr>
          <w:t>e délai d’</w:t>
        </w:r>
        <w:proofErr w:type="spellStart"/>
        <w:r w:rsidR="00A27E3C">
          <w:rPr>
            <w:rFonts w:asciiTheme="majorHAnsi" w:hAnsiTheme="majorHAnsi" w:cstheme="majorHAnsi"/>
            <w:bCs/>
            <w:sz w:val="22"/>
            <w:szCs w:val="22"/>
            <w:highlight w:val="yellow"/>
          </w:rPr>
          <w:t>excéution</w:t>
        </w:r>
      </w:ins>
      <w:proofErr w:type="spellEnd"/>
      <w:del w:id="22" w:author="SANTAMARIA-CESTRE Isabelle" w:date="2025-08-18T18:34:00Z">
        <w:r w:rsidRPr="00AE1153" w:rsidDel="00A27E3C">
          <w:rPr>
            <w:rFonts w:asciiTheme="majorHAnsi" w:hAnsiTheme="majorHAnsi" w:cstheme="majorHAnsi"/>
            <w:bCs/>
            <w:sz w:val="22"/>
            <w:szCs w:val="22"/>
            <w:highlight w:val="yellow"/>
          </w:rPr>
          <w:delText>a durée</w:delText>
        </w:r>
      </w:del>
      <w:r w:rsidRPr="00AE1153">
        <w:rPr>
          <w:rFonts w:asciiTheme="majorHAnsi" w:hAnsiTheme="majorHAnsi" w:cstheme="majorHAnsi"/>
          <w:bCs/>
          <w:sz w:val="22"/>
          <w:szCs w:val="22"/>
          <w:highlight w:val="yellow"/>
        </w:rPr>
        <w:t xml:space="preserve"> des prestations est de </w:t>
      </w:r>
      <w:del w:id="23" w:author="SANTAMARIA-CESTRE Isabelle" w:date="2025-08-18T18:34:00Z">
        <w:r w:rsidR="00AE1153" w:rsidRPr="00AE1153" w:rsidDel="00A27E3C">
          <w:rPr>
            <w:rFonts w:asciiTheme="majorHAnsi" w:hAnsiTheme="majorHAnsi" w:cstheme="majorHAnsi"/>
            <w:bCs/>
            <w:sz w:val="22"/>
            <w:szCs w:val="22"/>
            <w:highlight w:val="yellow"/>
          </w:rPr>
          <w:delText>xx</w:delText>
        </w:r>
      </w:del>
      <w:ins w:id="24" w:author="SANTAMARIA-CESTRE Isabelle" w:date="2025-08-18T18:34:00Z">
        <w:r w:rsidR="00A27E3C">
          <w:rPr>
            <w:rFonts w:asciiTheme="majorHAnsi" w:hAnsiTheme="majorHAnsi" w:cstheme="majorHAnsi"/>
            <w:bCs/>
            <w:sz w:val="22"/>
            <w:szCs w:val="22"/>
            <w:highlight w:val="yellow"/>
          </w:rPr>
          <w:t>4</w:t>
        </w:r>
      </w:ins>
      <w:ins w:id="25" w:author="SANTAMARIA-CESTRE Isabelle" w:date="2025-08-18T18:35:00Z">
        <w:r w:rsidR="00A27E3C">
          <w:rPr>
            <w:rFonts w:asciiTheme="majorHAnsi" w:hAnsiTheme="majorHAnsi" w:cstheme="majorHAnsi"/>
            <w:bCs/>
            <w:sz w:val="22"/>
            <w:szCs w:val="22"/>
            <w:highlight w:val="yellow"/>
          </w:rPr>
          <w:t>,5</w:t>
        </w:r>
      </w:ins>
      <w:r w:rsidRPr="00AE1153">
        <w:rPr>
          <w:rFonts w:asciiTheme="majorHAnsi" w:hAnsiTheme="majorHAnsi" w:cstheme="majorHAnsi"/>
          <w:bCs/>
          <w:sz w:val="22"/>
          <w:szCs w:val="22"/>
          <w:highlight w:val="yellow"/>
        </w:rPr>
        <w:t xml:space="preserve"> mois et court à compter de la date de notification</w:t>
      </w:r>
      <w:ins w:id="26" w:author="SANTAMARIA-CESTRE Isabelle" w:date="2025-08-18T18:35:00Z">
        <w:r w:rsidR="00A27E3C">
          <w:rPr>
            <w:rFonts w:asciiTheme="majorHAnsi" w:hAnsiTheme="majorHAnsi" w:cstheme="majorHAnsi"/>
            <w:bCs/>
            <w:sz w:val="22"/>
            <w:szCs w:val="22"/>
            <w:highlight w:val="yellow"/>
          </w:rPr>
          <w:t xml:space="preserve"> du marché</w:t>
        </w:r>
      </w:ins>
      <w:del w:id="27" w:author="SANTAMARIA-CESTRE Isabelle" w:date="2025-08-18T18:35:00Z">
        <w:r w:rsidRPr="00AE1153" w:rsidDel="00A27E3C">
          <w:rPr>
            <w:rFonts w:asciiTheme="majorHAnsi" w:hAnsiTheme="majorHAnsi" w:cstheme="majorHAnsi"/>
            <w:bCs/>
            <w:sz w:val="22"/>
            <w:szCs w:val="22"/>
            <w:highlight w:val="yellow"/>
          </w:rPr>
          <w:delText xml:space="preserve"> d</w:delText>
        </w:r>
        <w:r w:rsidR="00E01904" w:rsidDel="00A27E3C">
          <w:rPr>
            <w:rFonts w:asciiTheme="majorHAnsi" w:hAnsiTheme="majorHAnsi" w:cstheme="majorHAnsi"/>
            <w:bCs/>
            <w:sz w:val="22"/>
            <w:szCs w:val="22"/>
            <w:highlight w:val="yellow"/>
          </w:rPr>
          <w:delText>e l’accord-cadre</w:delText>
        </w:r>
      </w:del>
      <w:r w:rsidRPr="00AE1153">
        <w:rPr>
          <w:rFonts w:asciiTheme="majorHAnsi" w:hAnsiTheme="majorHAnsi" w:cstheme="majorHAnsi"/>
          <w:bCs/>
          <w:sz w:val="22"/>
          <w:szCs w:val="22"/>
          <w:highlight w:val="yellow"/>
        </w:rPr>
        <w:t>.</w:t>
      </w:r>
    </w:p>
    <w:p w14:paraId="132BA732" w14:textId="77777777" w:rsidR="00E72174" w:rsidRPr="006162C8" w:rsidRDefault="00E72174"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72902A5C" w14:textId="667B93E5" w:rsidR="006931F4" w:rsidRPr="006162C8" w:rsidRDefault="00207E1A" w:rsidP="006162C8">
      <w:pPr>
        <w:pStyle w:val="fcasegauche"/>
        <w:tabs>
          <w:tab w:val="left" w:pos="426"/>
          <w:tab w:val="left" w:pos="851"/>
        </w:tabs>
        <w:spacing w:after="0"/>
        <w:ind w:left="0" w:firstLine="0"/>
        <w:jc w:val="left"/>
        <w:rPr>
          <w:rFonts w:asciiTheme="majorHAnsi" w:hAnsiTheme="majorHAnsi" w:cstheme="majorHAnsi"/>
          <w:bCs/>
          <w:sz w:val="22"/>
          <w:szCs w:val="22"/>
        </w:rPr>
      </w:pPr>
      <w:del w:id="28" w:author="SANTAMARIA-CESTRE Isabelle" w:date="2025-08-18T18:35:00Z">
        <w:r w:rsidRPr="006162C8" w:rsidDel="00A27E3C">
          <w:rPr>
            <w:rFonts w:asciiTheme="majorHAnsi" w:hAnsiTheme="majorHAnsi" w:cstheme="majorHAnsi"/>
            <w:bCs/>
            <w:sz w:val="22"/>
            <w:szCs w:val="22"/>
          </w:rPr>
          <w:delText xml:space="preserve">L’accord-cadre </w:delText>
        </w:r>
      </w:del>
      <w:ins w:id="29" w:author="SANTAMARIA-CESTRE Isabelle" w:date="2025-08-18T18:35:00Z">
        <w:r w:rsidR="00A27E3C">
          <w:rPr>
            <w:rFonts w:asciiTheme="majorHAnsi" w:hAnsiTheme="majorHAnsi" w:cstheme="majorHAnsi"/>
            <w:bCs/>
            <w:sz w:val="22"/>
            <w:szCs w:val="22"/>
          </w:rPr>
          <w:t xml:space="preserve">Le marché </w:t>
        </w:r>
      </w:ins>
      <w:r w:rsidR="008F049C" w:rsidRPr="006162C8">
        <w:rPr>
          <w:rFonts w:asciiTheme="majorHAnsi" w:hAnsiTheme="majorHAnsi" w:cstheme="majorHAnsi"/>
          <w:bCs/>
          <w:sz w:val="22"/>
          <w:szCs w:val="22"/>
        </w:rPr>
        <w:t>ne fait l’objet d’aucune reconduction.</w:t>
      </w:r>
    </w:p>
    <w:p w14:paraId="3D29BE41" w14:textId="43BB9B8F" w:rsidR="00E72174" w:rsidRDefault="00E72174"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0F4B9298" w14:textId="77777777" w:rsidR="006162C8" w:rsidRPr="006162C8" w:rsidRDefault="006162C8" w:rsidP="006162C8">
      <w:pPr>
        <w:pStyle w:val="fcasegauche"/>
        <w:tabs>
          <w:tab w:val="left" w:pos="426"/>
          <w:tab w:val="left" w:pos="851"/>
        </w:tabs>
        <w:spacing w:after="0"/>
        <w:ind w:left="0" w:firstLine="0"/>
        <w:jc w:val="left"/>
        <w:rPr>
          <w:rFonts w:asciiTheme="majorHAnsi" w:hAnsiTheme="majorHAnsi" w:cstheme="majorHAnsi"/>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CB410D" w:rsidRPr="006162C8" w14:paraId="4E209FC5" w14:textId="77777777">
        <w:tc>
          <w:tcPr>
            <w:tcW w:w="10419" w:type="dxa"/>
            <w:shd w:val="clear" w:color="auto" w:fill="66CCFF"/>
          </w:tcPr>
          <w:p w14:paraId="21FBA61E" w14:textId="4EFC8C96" w:rsidR="00CB410D" w:rsidRPr="006162C8" w:rsidRDefault="008176BA">
            <w:pPr>
              <w:pStyle w:val="Standard"/>
              <w:spacing w:before="120" w:after="120"/>
              <w:ind w:left="426" w:hanging="426"/>
              <w:jc w:val="both"/>
              <w:rPr>
                <w:rFonts w:asciiTheme="majorHAnsi" w:hAnsiTheme="majorHAnsi" w:cstheme="majorHAnsi"/>
                <w:b/>
                <w:sz w:val="26"/>
                <w:szCs w:val="26"/>
              </w:rPr>
            </w:pPr>
            <w:r w:rsidRPr="006162C8">
              <w:rPr>
                <w:rFonts w:asciiTheme="majorHAnsi" w:hAnsiTheme="majorHAnsi" w:cstheme="majorHAnsi"/>
                <w:b/>
                <w:sz w:val="26"/>
                <w:szCs w:val="26"/>
              </w:rPr>
              <w:t xml:space="preserve">C - Signature </w:t>
            </w:r>
            <w:del w:id="30" w:author="SANTAMARIA-CESTRE Isabelle" w:date="2025-08-18T18:35:00Z">
              <w:r w:rsidR="003D18A9" w:rsidDel="00A27E3C">
                <w:rPr>
                  <w:rFonts w:asciiTheme="majorHAnsi" w:hAnsiTheme="majorHAnsi" w:cstheme="majorHAnsi"/>
                  <w:b/>
                  <w:sz w:val="26"/>
                  <w:szCs w:val="26"/>
                </w:rPr>
                <w:delText xml:space="preserve">de l’accord-cadre </w:delText>
              </w:r>
            </w:del>
            <w:ins w:id="31" w:author="SANTAMARIA-CESTRE Isabelle" w:date="2025-08-18T18:35:00Z">
              <w:r w:rsidR="00A27E3C">
                <w:rPr>
                  <w:rFonts w:asciiTheme="majorHAnsi" w:hAnsiTheme="majorHAnsi" w:cstheme="majorHAnsi"/>
                  <w:b/>
                  <w:sz w:val="26"/>
                  <w:szCs w:val="26"/>
                </w:rPr>
                <w:t xml:space="preserve">du marché </w:t>
              </w:r>
            </w:ins>
            <w:r w:rsidRPr="006162C8">
              <w:rPr>
                <w:rFonts w:asciiTheme="majorHAnsi" w:hAnsiTheme="majorHAnsi" w:cstheme="majorHAnsi"/>
                <w:b/>
                <w:sz w:val="26"/>
                <w:szCs w:val="26"/>
              </w:rPr>
              <w:t>par le titulaire individuel ou, en cas groupement, le mandataire dûment habilité ou chaque membre du groupement.</w:t>
            </w:r>
          </w:p>
        </w:tc>
      </w:tr>
    </w:tbl>
    <w:p w14:paraId="549E1E5C"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0FF8870"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7622026E" w14:textId="74DB856F" w:rsidR="00CB410D" w:rsidRPr="006162C8" w:rsidRDefault="008176BA" w:rsidP="006162C8">
      <w:pPr>
        <w:pStyle w:val="fcasegauche"/>
        <w:tabs>
          <w:tab w:val="left" w:pos="426"/>
          <w:tab w:val="left" w:pos="851"/>
        </w:tabs>
        <w:spacing w:after="0"/>
        <w:ind w:left="0" w:firstLine="0"/>
        <w:jc w:val="left"/>
        <w:rPr>
          <w:rFonts w:asciiTheme="majorHAnsi" w:hAnsiTheme="majorHAnsi" w:cstheme="majorHAnsi"/>
          <w:b/>
          <w:sz w:val="26"/>
          <w:szCs w:val="26"/>
        </w:rPr>
      </w:pPr>
      <w:r w:rsidRPr="006162C8">
        <w:rPr>
          <w:rFonts w:asciiTheme="majorHAnsi" w:hAnsiTheme="majorHAnsi" w:cstheme="majorHAnsi"/>
          <w:b/>
          <w:sz w:val="26"/>
          <w:szCs w:val="26"/>
        </w:rPr>
        <w:t xml:space="preserve">C1 – Signature </w:t>
      </w:r>
      <w:del w:id="32" w:author="SANTAMARIA-CESTRE Isabelle" w:date="2025-08-18T18:35:00Z">
        <w:r w:rsidR="003D18A9" w:rsidDel="00A27E3C">
          <w:rPr>
            <w:rFonts w:asciiTheme="majorHAnsi" w:hAnsiTheme="majorHAnsi" w:cstheme="majorHAnsi"/>
            <w:b/>
            <w:sz w:val="26"/>
            <w:szCs w:val="26"/>
          </w:rPr>
          <w:delText xml:space="preserve">de l’accord-cadre </w:delText>
        </w:r>
      </w:del>
      <w:ins w:id="33" w:author="SANTAMARIA-CESTRE Isabelle" w:date="2025-08-18T18:35:00Z">
        <w:r w:rsidR="00A27E3C">
          <w:rPr>
            <w:rFonts w:asciiTheme="majorHAnsi" w:hAnsiTheme="majorHAnsi" w:cstheme="majorHAnsi"/>
            <w:b/>
            <w:sz w:val="26"/>
            <w:szCs w:val="26"/>
          </w:rPr>
          <w:t xml:space="preserve">du marché </w:t>
        </w:r>
      </w:ins>
      <w:r w:rsidRPr="006162C8">
        <w:rPr>
          <w:rFonts w:asciiTheme="majorHAnsi" w:hAnsiTheme="majorHAnsi" w:cstheme="majorHAnsi"/>
          <w:b/>
          <w:sz w:val="26"/>
          <w:szCs w:val="26"/>
        </w:rPr>
        <w:t>par le titulaire individuel</w:t>
      </w:r>
    </w:p>
    <w:p w14:paraId="11C43CAF"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6162C8"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6162C8" w:rsidRDefault="008176BA">
            <w:pPr>
              <w:pStyle w:val="Standard"/>
              <w:tabs>
                <w:tab w:val="left" w:pos="851"/>
              </w:tabs>
              <w:spacing w:before="60" w:after="60"/>
              <w:jc w:val="center"/>
              <w:rPr>
                <w:rFonts w:asciiTheme="majorHAnsi" w:hAnsiTheme="majorHAnsi" w:cstheme="majorHAnsi"/>
                <w:b/>
                <w:bCs/>
              </w:rPr>
            </w:pPr>
            <w:r w:rsidRPr="006162C8">
              <w:rPr>
                <w:rFonts w:asciiTheme="majorHAnsi" w:hAnsiTheme="majorHAnsi" w:cstheme="majorHAnsi"/>
                <w:b/>
                <w:bCs/>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6162C8" w:rsidRDefault="008176BA">
            <w:pPr>
              <w:pStyle w:val="Standard"/>
              <w:tabs>
                <w:tab w:val="left" w:pos="851"/>
              </w:tabs>
              <w:spacing w:before="60" w:after="60"/>
              <w:jc w:val="center"/>
              <w:rPr>
                <w:rFonts w:asciiTheme="majorHAnsi" w:hAnsiTheme="majorHAnsi" w:cstheme="majorHAnsi"/>
                <w:b/>
                <w:bCs/>
              </w:rPr>
            </w:pPr>
            <w:r w:rsidRPr="006162C8">
              <w:rPr>
                <w:rFonts w:asciiTheme="majorHAnsi" w:hAnsiTheme="majorHAnsi" w:cstheme="majorHAnsi"/>
                <w:b/>
                <w:bCs/>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6162C8" w:rsidRDefault="008176BA">
            <w:pPr>
              <w:pStyle w:val="Standard"/>
              <w:tabs>
                <w:tab w:val="left" w:pos="851"/>
              </w:tabs>
              <w:spacing w:before="60" w:after="60"/>
              <w:jc w:val="center"/>
              <w:rPr>
                <w:rFonts w:asciiTheme="majorHAnsi" w:hAnsiTheme="majorHAnsi" w:cstheme="majorHAnsi"/>
                <w:b/>
                <w:bCs/>
              </w:rPr>
            </w:pPr>
            <w:r w:rsidRPr="006162C8">
              <w:rPr>
                <w:rFonts w:asciiTheme="majorHAnsi" w:hAnsiTheme="majorHAnsi" w:cstheme="majorHAnsi"/>
                <w:b/>
                <w:bCs/>
              </w:rPr>
              <w:t>Signature</w:t>
            </w:r>
          </w:p>
        </w:tc>
      </w:tr>
      <w:tr w:rsidR="00CB410D" w:rsidRPr="006162C8" w14:paraId="706FB718" w14:textId="77777777" w:rsidTr="006162C8">
        <w:trPr>
          <w:trHeight w:val="1420"/>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6162C8" w:rsidRDefault="00CB410D">
            <w:pPr>
              <w:pStyle w:val="Standard"/>
              <w:tabs>
                <w:tab w:val="left" w:pos="851"/>
              </w:tabs>
              <w:snapToGrid w:val="0"/>
              <w:jc w:val="both"/>
              <w:rPr>
                <w:rFonts w:asciiTheme="majorHAnsi" w:hAnsiTheme="majorHAnsi" w:cstheme="majorHAnsi"/>
                <w:b/>
                <w:bCs/>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6162C8" w:rsidRDefault="00CB410D">
            <w:pPr>
              <w:pStyle w:val="Standard"/>
              <w:tabs>
                <w:tab w:val="left" w:pos="851"/>
              </w:tabs>
              <w:snapToGrid w:val="0"/>
              <w:jc w:val="both"/>
              <w:rPr>
                <w:rFonts w:asciiTheme="majorHAnsi" w:hAnsiTheme="majorHAnsi" w:cstheme="majorHAnsi"/>
                <w:b/>
                <w:bCs/>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6162C8" w:rsidRDefault="00CB410D">
            <w:pPr>
              <w:pStyle w:val="Standard"/>
              <w:tabs>
                <w:tab w:val="left" w:pos="851"/>
              </w:tabs>
              <w:snapToGrid w:val="0"/>
              <w:jc w:val="both"/>
              <w:rPr>
                <w:rFonts w:asciiTheme="majorHAnsi" w:hAnsiTheme="majorHAnsi" w:cstheme="majorHAnsi"/>
                <w:b/>
                <w:bCs/>
              </w:rPr>
            </w:pPr>
          </w:p>
        </w:tc>
      </w:tr>
    </w:tbl>
    <w:p w14:paraId="72BC5BCD" w14:textId="77777777" w:rsidR="00201EF6" w:rsidRPr="006162C8" w:rsidRDefault="008176BA" w:rsidP="00201EF6">
      <w:pPr>
        <w:pStyle w:val="Standard"/>
        <w:tabs>
          <w:tab w:val="left" w:pos="851"/>
        </w:tabs>
        <w:spacing w:before="60"/>
        <w:jc w:val="both"/>
        <w:rPr>
          <w:rFonts w:asciiTheme="majorHAnsi" w:hAnsiTheme="majorHAnsi" w:cstheme="majorHAnsi"/>
          <w:b/>
          <w:i/>
          <w:sz w:val="20"/>
        </w:rPr>
      </w:pPr>
      <w:r w:rsidRPr="006162C8">
        <w:rPr>
          <w:rFonts w:asciiTheme="majorHAnsi" w:hAnsiTheme="majorHAnsi" w:cstheme="majorHAnsi"/>
          <w:b/>
          <w:i/>
          <w:sz w:val="20"/>
        </w:rPr>
        <w:t>(*) Le signataire doit avoir le pouvoir d’engager la personne qu’il représente.</w:t>
      </w:r>
    </w:p>
    <w:p w14:paraId="7D323A38" w14:textId="77777777" w:rsidR="00201EF6" w:rsidRPr="006162C8" w:rsidRDefault="00201EF6"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14E5B393" w14:textId="39224345" w:rsidR="00CB410D" w:rsidRPr="006162C8" w:rsidRDefault="008176BA" w:rsidP="006162C8">
      <w:pPr>
        <w:pStyle w:val="fcasegauche"/>
        <w:tabs>
          <w:tab w:val="left" w:pos="426"/>
          <w:tab w:val="left" w:pos="851"/>
        </w:tabs>
        <w:spacing w:after="0"/>
        <w:ind w:left="0" w:firstLine="0"/>
        <w:jc w:val="left"/>
        <w:rPr>
          <w:rFonts w:asciiTheme="majorHAnsi" w:hAnsiTheme="majorHAnsi" w:cstheme="majorHAnsi"/>
          <w:b/>
          <w:sz w:val="26"/>
          <w:szCs w:val="26"/>
        </w:rPr>
      </w:pPr>
      <w:r w:rsidRPr="006162C8">
        <w:rPr>
          <w:rFonts w:asciiTheme="majorHAnsi" w:hAnsiTheme="majorHAnsi" w:cstheme="majorHAnsi"/>
          <w:b/>
          <w:sz w:val="26"/>
          <w:szCs w:val="26"/>
        </w:rPr>
        <w:t xml:space="preserve">C2 – Signature </w:t>
      </w:r>
      <w:del w:id="34" w:author="SANTAMARIA-CESTRE Isabelle" w:date="2025-08-18T18:35:00Z">
        <w:r w:rsidRPr="006162C8" w:rsidDel="00A27E3C">
          <w:rPr>
            <w:rFonts w:asciiTheme="majorHAnsi" w:hAnsiTheme="majorHAnsi" w:cstheme="majorHAnsi"/>
            <w:b/>
            <w:sz w:val="26"/>
            <w:szCs w:val="26"/>
          </w:rPr>
          <w:delText>d</w:delText>
        </w:r>
        <w:r w:rsidR="003D18A9" w:rsidDel="00A27E3C">
          <w:rPr>
            <w:rFonts w:asciiTheme="majorHAnsi" w:hAnsiTheme="majorHAnsi" w:cstheme="majorHAnsi"/>
            <w:b/>
            <w:sz w:val="26"/>
            <w:szCs w:val="26"/>
          </w:rPr>
          <w:delText xml:space="preserve">e l’accord-cadre </w:delText>
        </w:r>
      </w:del>
      <w:ins w:id="35" w:author="SANTAMARIA-CESTRE Isabelle" w:date="2025-08-18T18:35:00Z">
        <w:r w:rsidR="00A27E3C">
          <w:rPr>
            <w:rFonts w:asciiTheme="majorHAnsi" w:hAnsiTheme="majorHAnsi" w:cstheme="majorHAnsi"/>
            <w:b/>
            <w:sz w:val="26"/>
            <w:szCs w:val="26"/>
          </w:rPr>
          <w:t xml:space="preserve">du marché </w:t>
        </w:r>
      </w:ins>
      <w:r w:rsidRPr="006162C8">
        <w:rPr>
          <w:rFonts w:asciiTheme="majorHAnsi" w:hAnsiTheme="majorHAnsi" w:cstheme="majorHAnsi"/>
          <w:b/>
          <w:sz w:val="26"/>
          <w:szCs w:val="26"/>
        </w:rPr>
        <w:t>en cas de groupement</w:t>
      </w:r>
    </w:p>
    <w:p w14:paraId="4B26BD28" w14:textId="77777777" w:rsidR="00CB410D" w:rsidRPr="006162C8" w:rsidRDefault="00CB410D">
      <w:pPr>
        <w:pStyle w:val="Standard"/>
        <w:tabs>
          <w:tab w:val="left" w:pos="851"/>
        </w:tabs>
        <w:jc w:val="both"/>
        <w:rPr>
          <w:rFonts w:asciiTheme="majorHAnsi" w:hAnsiTheme="majorHAnsi" w:cstheme="majorHAnsi"/>
          <w:i/>
          <w:sz w:val="22"/>
          <w:szCs w:val="22"/>
        </w:rPr>
      </w:pPr>
    </w:p>
    <w:p w14:paraId="28338E8F" w14:textId="77777777" w:rsidR="00CB410D" w:rsidRPr="006162C8" w:rsidRDefault="008176BA">
      <w:pPr>
        <w:pStyle w:val="Standard"/>
        <w:tabs>
          <w:tab w:val="left" w:pos="851"/>
        </w:tabs>
        <w:rPr>
          <w:rFonts w:asciiTheme="majorHAnsi" w:hAnsiTheme="majorHAnsi" w:cstheme="majorHAnsi"/>
          <w:sz w:val="22"/>
          <w:szCs w:val="22"/>
        </w:rPr>
      </w:pPr>
      <w:r w:rsidRPr="006162C8">
        <w:rPr>
          <w:rFonts w:asciiTheme="majorHAnsi" w:hAnsiTheme="majorHAnsi" w:cstheme="majorHAnsi"/>
          <w:sz w:val="22"/>
          <w:szCs w:val="22"/>
        </w:rPr>
        <w:t>Les membres du groupement d’opérateurs économiques désignent le mandataire suivant :</w:t>
      </w:r>
    </w:p>
    <w:p w14:paraId="5CF0D46C" w14:textId="77777777" w:rsidR="00CB410D" w:rsidRPr="006162C8" w:rsidRDefault="008176BA">
      <w:pPr>
        <w:pStyle w:val="Standard"/>
        <w:tabs>
          <w:tab w:val="left" w:pos="851"/>
        </w:tabs>
        <w:rPr>
          <w:rFonts w:asciiTheme="majorHAnsi" w:hAnsiTheme="majorHAnsi" w:cstheme="majorHAnsi"/>
          <w:i/>
          <w:color w:val="808080" w:themeColor="background1" w:themeShade="80"/>
          <w:sz w:val="18"/>
          <w:szCs w:val="18"/>
        </w:rPr>
      </w:pPr>
      <w:r w:rsidRPr="006162C8">
        <w:rPr>
          <w:rFonts w:asciiTheme="majorHAnsi" w:hAnsiTheme="majorHAnsi" w:cstheme="majorHAnsi"/>
          <w:i/>
          <w:color w:val="808080" w:themeColor="background1" w:themeShade="80"/>
          <w:sz w:val="18"/>
          <w:szCs w:val="18"/>
        </w:rPr>
        <w:t>[Indiquer le nom commercial et la dénomination sociale du mandataire]</w:t>
      </w:r>
    </w:p>
    <w:p w14:paraId="1E121039"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727C9EB4" w14:textId="0D720C85" w:rsidR="006162C8" w:rsidRDefault="006162C8">
      <w:pPr>
        <w:suppressAutoHyphens w:val="0"/>
        <w:textAlignment w:val="auto"/>
        <w:rPr>
          <w:rFonts w:asciiTheme="majorHAnsi" w:eastAsia="Times New Roman" w:hAnsiTheme="majorHAnsi" w:cstheme="majorHAnsi"/>
          <w:sz w:val="22"/>
          <w:szCs w:val="22"/>
          <w:lang w:bidi="ar-SA"/>
        </w:rPr>
      </w:pPr>
    </w:p>
    <w:p w14:paraId="7D623732" w14:textId="1825856E" w:rsidR="00CB410D" w:rsidRPr="006162C8" w:rsidRDefault="008176BA">
      <w:pPr>
        <w:pStyle w:val="fcase1ertab"/>
        <w:tabs>
          <w:tab w:val="left" w:pos="426"/>
          <w:tab w:val="left" w:pos="851"/>
        </w:tabs>
        <w:ind w:left="0" w:firstLine="0"/>
        <w:rPr>
          <w:rFonts w:asciiTheme="majorHAnsi" w:hAnsiTheme="majorHAnsi" w:cstheme="majorHAnsi"/>
          <w:sz w:val="22"/>
          <w:szCs w:val="22"/>
        </w:rPr>
      </w:pPr>
      <w:r w:rsidRPr="006162C8">
        <w:rPr>
          <w:rFonts w:asciiTheme="majorHAnsi" w:hAnsiTheme="majorHAnsi" w:cstheme="majorHAnsi"/>
          <w:sz w:val="22"/>
          <w:szCs w:val="22"/>
        </w:rPr>
        <w:t>En cas de groupement conjoint, le mandataire du groupement est :</w:t>
      </w:r>
    </w:p>
    <w:p w14:paraId="3BEC7D7D" w14:textId="77777777" w:rsidR="00CB410D" w:rsidRPr="006162C8" w:rsidRDefault="008176BA">
      <w:pPr>
        <w:pStyle w:val="fcase1ertab"/>
        <w:tabs>
          <w:tab w:val="left" w:pos="1560"/>
        </w:tabs>
        <w:rPr>
          <w:rFonts w:asciiTheme="majorHAnsi" w:hAnsiTheme="majorHAnsi" w:cstheme="majorHAnsi"/>
          <w:i/>
          <w:iCs/>
          <w:sz w:val="20"/>
        </w:rPr>
      </w:pPr>
      <w:r w:rsidRPr="006162C8">
        <w:rPr>
          <w:rFonts w:asciiTheme="majorHAnsi" w:hAnsiTheme="majorHAnsi" w:cstheme="majorHAnsi"/>
          <w:i/>
          <w:iCs/>
          <w:sz w:val="20"/>
        </w:rPr>
        <w:t>(Cocher la case correspondante.)</w:t>
      </w:r>
    </w:p>
    <w:p w14:paraId="7A96F5DB"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6162C8" w14:paraId="1E9379F0" w14:textId="77777777">
        <w:trPr>
          <w:jc w:val="center"/>
        </w:trPr>
        <w:tc>
          <w:tcPr>
            <w:tcW w:w="1132" w:type="dxa"/>
            <w:tcBorders>
              <w:top w:val="nil"/>
              <w:left w:val="nil"/>
              <w:bottom w:val="nil"/>
            </w:tcBorders>
            <w:shd w:val="clear" w:color="auto" w:fill="auto"/>
          </w:tcPr>
          <w:p w14:paraId="0C62BD69" w14:textId="77777777" w:rsidR="00CB410D" w:rsidRPr="006162C8" w:rsidRDefault="008176BA">
            <w:pPr>
              <w:pStyle w:val="fcase1ertab"/>
              <w:tabs>
                <w:tab w:val="left" w:pos="426"/>
                <w:tab w:val="left" w:pos="851"/>
              </w:tabs>
              <w:spacing w:before="120" w:after="120"/>
              <w:ind w:left="0" w:firstLine="0"/>
              <w:rPr>
                <w:rFonts w:asciiTheme="majorHAnsi" w:hAnsiTheme="majorHAnsi" w:cstheme="majorHAnsi"/>
                <w:b/>
                <w:i/>
                <w:sz w:val="22"/>
                <w:szCs w:val="22"/>
              </w:rPr>
            </w:pPr>
            <w:r w:rsidRPr="006162C8">
              <w:rPr>
                <w:rFonts w:asciiTheme="majorHAnsi" w:hAnsiTheme="majorHAnsi" w:cstheme="majorHAnsi"/>
                <w:b/>
                <w:i/>
                <w:sz w:val="22"/>
                <w:szCs w:val="22"/>
              </w:rPr>
              <w:t>Conjoint</w:t>
            </w:r>
          </w:p>
        </w:tc>
        <w:tc>
          <w:tcPr>
            <w:tcW w:w="713" w:type="dxa"/>
            <w:shd w:val="clear" w:color="auto" w:fill="auto"/>
            <w:tcMar>
              <w:left w:w="78" w:type="dxa"/>
            </w:tcMar>
          </w:tcPr>
          <w:p w14:paraId="43091985" w14:textId="77777777" w:rsidR="00CB410D" w:rsidRPr="006162C8" w:rsidRDefault="00CB410D">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4F24DBE2" w14:textId="77777777" w:rsidR="00CB410D" w:rsidRPr="006162C8" w:rsidRDefault="008176BA">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6162C8">
              <w:rPr>
                <w:rFonts w:asciiTheme="majorHAnsi" w:hAnsiTheme="majorHAnsi" w:cstheme="majorHAnsi"/>
                <w:b/>
                <w:sz w:val="22"/>
                <w:szCs w:val="22"/>
              </w:rPr>
              <w:t>OU</w:t>
            </w:r>
          </w:p>
        </w:tc>
        <w:tc>
          <w:tcPr>
            <w:tcW w:w="1132" w:type="dxa"/>
            <w:tcBorders>
              <w:top w:val="nil"/>
              <w:left w:val="nil"/>
              <w:bottom w:val="nil"/>
            </w:tcBorders>
            <w:shd w:val="clear" w:color="auto" w:fill="auto"/>
          </w:tcPr>
          <w:p w14:paraId="54143B67" w14:textId="77777777" w:rsidR="00CB410D" w:rsidRPr="006162C8" w:rsidRDefault="008176BA">
            <w:pPr>
              <w:pStyle w:val="fcase1ertab"/>
              <w:tabs>
                <w:tab w:val="left" w:pos="426"/>
                <w:tab w:val="left" w:pos="851"/>
              </w:tabs>
              <w:spacing w:before="120" w:after="120"/>
              <w:ind w:left="0" w:firstLine="0"/>
              <w:rPr>
                <w:rFonts w:asciiTheme="majorHAnsi" w:hAnsiTheme="majorHAnsi" w:cstheme="majorHAnsi"/>
                <w:b/>
                <w:i/>
                <w:sz w:val="22"/>
                <w:szCs w:val="22"/>
              </w:rPr>
            </w:pPr>
            <w:r w:rsidRPr="006162C8">
              <w:rPr>
                <w:rFonts w:asciiTheme="majorHAnsi" w:hAnsiTheme="majorHAnsi" w:cstheme="majorHAnsi"/>
                <w:b/>
                <w:i/>
                <w:sz w:val="22"/>
                <w:szCs w:val="22"/>
              </w:rPr>
              <w:t>Solidaire</w:t>
            </w:r>
          </w:p>
        </w:tc>
        <w:tc>
          <w:tcPr>
            <w:tcW w:w="711" w:type="dxa"/>
            <w:shd w:val="clear" w:color="auto" w:fill="auto"/>
            <w:tcMar>
              <w:left w:w="78" w:type="dxa"/>
            </w:tcMar>
          </w:tcPr>
          <w:p w14:paraId="2737B124" w14:textId="77777777" w:rsidR="00CB410D" w:rsidRPr="006162C8" w:rsidRDefault="00CB410D">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1AB9A715"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5F4BA1A0"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1B905D00" w14:textId="77777777" w:rsidR="00CB410D" w:rsidRPr="006162C8" w:rsidRDefault="008176BA" w:rsidP="006162C8">
      <w:pPr>
        <w:pStyle w:val="Standard"/>
        <w:tabs>
          <w:tab w:val="left" w:pos="426"/>
          <w:tab w:val="left" w:pos="851"/>
        </w:tabs>
        <w:jc w:val="both"/>
        <w:rPr>
          <w:rFonts w:asciiTheme="majorHAnsi" w:hAnsiTheme="majorHAnsi" w:cstheme="majorHAnsi"/>
          <w:sz w:val="22"/>
          <w:szCs w:val="22"/>
        </w:rPr>
      </w:pPr>
      <w:r w:rsidRPr="006162C8">
        <w:rPr>
          <w:rFonts w:asciiTheme="majorHAnsi" w:hAnsiTheme="majorHAnsi" w:cstheme="majorHAnsi"/>
          <w:sz w:val="22"/>
          <w:szCs w:val="22"/>
        </w:rPr>
        <w:t>Les membres du groupement ont donné mandat au mandataire, qui signe le présent acte d’engagement,</w:t>
      </w:r>
    </w:p>
    <w:p w14:paraId="0C4C792F" w14:textId="77777777" w:rsidR="00CB410D" w:rsidRPr="006162C8" w:rsidRDefault="008176BA" w:rsidP="006162C8">
      <w:pPr>
        <w:pStyle w:val="fcase1ertab"/>
        <w:tabs>
          <w:tab w:val="left" w:pos="1560"/>
        </w:tabs>
        <w:rPr>
          <w:rFonts w:asciiTheme="majorHAnsi" w:hAnsiTheme="majorHAnsi" w:cstheme="majorHAnsi"/>
          <w:i/>
          <w:iCs/>
          <w:sz w:val="20"/>
        </w:rPr>
      </w:pPr>
      <w:r w:rsidRPr="006162C8">
        <w:rPr>
          <w:rFonts w:asciiTheme="majorHAnsi" w:hAnsiTheme="majorHAnsi" w:cstheme="majorHAnsi"/>
          <w:i/>
          <w:iCs/>
          <w:sz w:val="20"/>
        </w:rPr>
        <w:t>(Cocher la ou les cases correspondantes.)</w:t>
      </w:r>
    </w:p>
    <w:p w14:paraId="6CD1ABAE"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6162C8" w14:paraId="7D33B3F4" w14:textId="77777777">
        <w:tc>
          <w:tcPr>
            <w:tcW w:w="704" w:type="dxa"/>
            <w:shd w:val="clear" w:color="auto" w:fill="auto"/>
            <w:tcMar>
              <w:left w:w="78" w:type="dxa"/>
            </w:tcMar>
          </w:tcPr>
          <w:p w14:paraId="42B42779"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145B3124" w14:textId="7777777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pour signer le présent acte d’engagement en leur nom et pour leur compte, pour les représenter vis-à-vis de l’acheteur et pour coordonner l’ensemble des prestations</w:t>
            </w:r>
          </w:p>
          <w:p w14:paraId="0978DFF0"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25F7FB44" w14:textId="77777777">
        <w:tc>
          <w:tcPr>
            <w:tcW w:w="704" w:type="dxa"/>
            <w:shd w:val="clear" w:color="auto" w:fill="auto"/>
            <w:tcMar>
              <w:left w:w="78" w:type="dxa"/>
            </w:tcMar>
          </w:tcPr>
          <w:p w14:paraId="438B9991"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5D8F2851" w14:textId="75038BD5"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 xml:space="preserve">pour signer, en leur nom et pour leur compte, les modifications ultérieures </w:t>
            </w:r>
            <w:del w:id="36" w:author="SANTAMARIA-CESTRE Isabelle" w:date="2025-08-18T18:35:00Z">
              <w:r w:rsidRPr="006162C8" w:rsidDel="00A27E3C">
                <w:rPr>
                  <w:rFonts w:asciiTheme="majorHAnsi" w:hAnsiTheme="majorHAnsi" w:cstheme="majorHAnsi"/>
                  <w:sz w:val="22"/>
                  <w:szCs w:val="22"/>
                </w:rPr>
                <w:delText>de l’accord-cadre</w:delText>
              </w:r>
            </w:del>
            <w:ins w:id="37" w:author="SANTAMARIA-CESTRE Isabelle" w:date="2025-08-18T18:35:00Z">
              <w:r w:rsidR="00A27E3C">
                <w:rPr>
                  <w:rFonts w:asciiTheme="majorHAnsi" w:hAnsiTheme="majorHAnsi" w:cstheme="majorHAnsi"/>
                  <w:sz w:val="22"/>
                  <w:szCs w:val="22"/>
                </w:rPr>
                <w:t xml:space="preserve">du marché </w:t>
              </w:r>
            </w:ins>
          </w:p>
          <w:p w14:paraId="580A80B1"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52B625B4" w14:textId="77777777">
        <w:tc>
          <w:tcPr>
            <w:tcW w:w="704" w:type="dxa"/>
            <w:shd w:val="clear" w:color="auto" w:fill="auto"/>
            <w:tcMar>
              <w:left w:w="78" w:type="dxa"/>
            </w:tcMar>
          </w:tcPr>
          <w:p w14:paraId="356F27EF" w14:textId="77777777" w:rsidR="00CB410D" w:rsidRPr="006162C8" w:rsidRDefault="00CB410D">
            <w:pPr>
              <w:pStyle w:val="Standard"/>
              <w:tabs>
                <w:tab w:val="left" w:pos="426"/>
                <w:tab w:val="left" w:pos="851"/>
              </w:tabs>
              <w:spacing w:before="240" w:after="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45BD990" w14:textId="77777777" w:rsidR="00CB410D" w:rsidRPr="006162C8" w:rsidRDefault="008176BA">
            <w:pPr>
              <w:pStyle w:val="Standard"/>
              <w:tabs>
                <w:tab w:val="left" w:pos="426"/>
                <w:tab w:val="left" w:pos="851"/>
              </w:tabs>
              <w:spacing w:before="240" w:after="240"/>
              <w:jc w:val="both"/>
              <w:rPr>
                <w:rFonts w:asciiTheme="majorHAnsi" w:hAnsiTheme="majorHAnsi" w:cstheme="majorHAnsi"/>
                <w:sz w:val="22"/>
                <w:szCs w:val="22"/>
              </w:rPr>
            </w:pPr>
            <w:r w:rsidRPr="006162C8">
              <w:rPr>
                <w:rFonts w:asciiTheme="majorHAnsi" w:hAnsiTheme="majorHAnsi" w:cstheme="majorHAnsi"/>
                <w:sz w:val="22"/>
                <w:szCs w:val="22"/>
              </w:rPr>
              <w:t>ont donné mandat au mandataire dans les conditions définies par les pouvoirs joints en annexe</w:t>
            </w:r>
          </w:p>
        </w:tc>
      </w:tr>
    </w:tbl>
    <w:p w14:paraId="69838276"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7530E3AC" w14:textId="77777777" w:rsidR="00CB410D" w:rsidRPr="006162C8" w:rsidRDefault="008176BA">
      <w:pPr>
        <w:pStyle w:val="Standard"/>
        <w:tabs>
          <w:tab w:val="left" w:pos="851"/>
        </w:tabs>
        <w:rPr>
          <w:rFonts w:asciiTheme="majorHAnsi" w:hAnsiTheme="majorHAnsi" w:cstheme="majorHAnsi"/>
          <w:sz w:val="22"/>
          <w:szCs w:val="22"/>
        </w:rPr>
      </w:pPr>
      <w:r w:rsidRPr="006162C8">
        <w:rPr>
          <w:rFonts w:asciiTheme="majorHAnsi" w:hAnsiTheme="majorHAnsi" w:cstheme="majorHAnsi"/>
          <w:sz w:val="22"/>
          <w:szCs w:val="22"/>
        </w:rPr>
        <w:t>Les membres du groupement, qui signent le présent acte d’engagement,</w:t>
      </w:r>
    </w:p>
    <w:p w14:paraId="6F9B3285" w14:textId="77777777" w:rsidR="00CB410D" w:rsidRDefault="008176BA">
      <w:pPr>
        <w:pStyle w:val="Standard"/>
        <w:tabs>
          <w:tab w:val="left" w:pos="851"/>
        </w:tabs>
        <w:rPr>
          <w:rFonts w:ascii="Arial" w:hAnsi="Arial" w:cs="Arial"/>
          <w:i/>
          <w:sz w:val="18"/>
          <w:szCs w:val="18"/>
        </w:rPr>
      </w:pPr>
      <w:r>
        <w:rPr>
          <w:rFonts w:ascii="Arial" w:hAnsi="Arial" w:cs="Arial"/>
          <w:i/>
          <w:sz w:val="18"/>
          <w:szCs w:val="18"/>
        </w:rPr>
        <w:t>(Cocher la case correspondante)</w:t>
      </w:r>
    </w:p>
    <w:p w14:paraId="2FEE0E08" w14:textId="77777777" w:rsidR="00CB410D" w:rsidRPr="006162C8" w:rsidRDefault="00CB410D">
      <w:pPr>
        <w:pStyle w:val="Standard"/>
        <w:tabs>
          <w:tab w:val="left" w:pos="851"/>
        </w:tabs>
        <w:rPr>
          <w:rFonts w:asciiTheme="majorHAnsi" w:hAnsiTheme="majorHAnsi" w:cstheme="majorHAnsi"/>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6162C8" w14:paraId="3C0A5ED3" w14:textId="77777777">
        <w:tc>
          <w:tcPr>
            <w:tcW w:w="704" w:type="dxa"/>
            <w:shd w:val="clear" w:color="auto" w:fill="auto"/>
            <w:tcMar>
              <w:left w:w="78" w:type="dxa"/>
            </w:tcMar>
          </w:tcPr>
          <w:p w14:paraId="5A9D0A2B"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559BF57A" w14:textId="7777777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donnent mandat au mandataire, qui l’accepte, pour les représenter vis-à-vis de l’acheteur et pour coordonner l’ensemble des prestations</w:t>
            </w:r>
          </w:p>
          <w:p w14:paraId="5B252BB3"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10FD290B" w14:textId="77777777">
        <w:tc>
          <w:tcPr>
            <w:tcW w:w="704" w:type="dxa"/>
            <w:shd w:val="clear" w:color="auto" w:fill="auto"/>
            <w:tcMar>
              <w:left w:w="78" w:type="dxa"/>
            </w:tcMar>
          </w:tcPr>
          <w:p w14:paraId="74E49499"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025AA85" w14:textId="62185B6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 xml:space="preserve">donnent mandat au mandataire, qui l’accepte, pour signer, en leur nom et pour leur compte, les modifications ultérieures </w:t>
            </w:r>
            <w:del w:id="38" w:author="SANTAMARIA-CESTRE Isabelle" w:date="2025-08-18T18:35:00Z">
              <w:r w:rsidRPr="006162C8" w:rsidDel="00A27E3C">
                <w:rPr>
                  <w:rFonts w:asciiTheme="majorHAnsi" w:hAnsiTheme="majorHAnsi" w:cstheme="majorHAnsi"/>
                  <w:sz w:val="22"/>
                  <w:szCs w:val="22"/>
                </w:rPr>
                <w:delText>d</w:delText>
              </w:r>
              <w:r w:rsidR="003D18A9" w:rsidDel="00A27E3C">
                <w:rPr>
                  <w:rFonts w:asciiTheme="majorHAnsi" w:hAnsiTheme="majorHAnsi" w:cstheme="majorHAnsi"/>
                  <w:sz w:val="22"/>
                  <w:szCs w:val="22"/>
                </w:rPr>
                <w:delText>e l’accord-cadre</w:delText>
              </w:r>
            </w:del>
            <w:ins w:id="39" w:author="SANTAMARIA-CESTRE Isabelle" w:date="2025-08-18T18:35:00Z">
              <w:r w:rsidR="00A27E3C">
                <w:rPr>
                  <w:rFonts w:asciiTheme="majorHAnsi" w:hAnsiTheme="majorHAnsi" w:cstheme="majorHAnsi"/>
                  <w:sz w:val="22"/>
                  <w:szCs w:val="22"/>
                </w:rPr>
                <w:t>du m</w:t>
              </w:r>
            </w:ins>
            <w:ins w:id="40" w:author="SANTAMARIA-CESTRE Isabelle" w:date="2025-08-18T18:36:00Z">
              <w:r w:rsidR="00A27E3C">
                <w:rPr>
                  <w:rFonts w:asciiTheme="majorHAnsi" w:hAnsiTheme="majorHAnsi" w:cstheme="majorHAnsi"/>
                  <w:sz w:val="22"/>
                  <w:szCs w:val="22"/>
                </w:rPr>
                <w:t xml:space="preserve">arché </w:t>
              </w:r>
            </w:ins>
          </w:p>
          <w:p w14:paraId="400B6A63"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408D92A3" w14:textId="77777777">
        <w:tc>
          <w:tcPr>
            <w:tcW w:w="704" w:type="dxa"/>
            <w:shd w:val="clear" w:color="auto" w:fill="auto"/>
            <w:tcMar>
              <w:left w:w="78" w:type="dxa"/>
            </w:tcMar>
          </w:tcPr>
          <w:p w14:paraId="5B1C3B06" w14:textId="77777777" w:rsidR="00CB410D" w:rsidRPr="006162C8" w:rsidRDefault="00CB410D">
            <w:pPr>
              <w:pStyle w:val="Standard"/>
              <w:tabs>
                <w:tab w:val="left" w:pos="426"/>
                <w:tab w:val="left" w:pos="851"/>
              </w:tabs>
              <w:spacing w:before="18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65113F93" w14:textId="77777777" w:rsidR="00CB410D" w:rsidRPr="006162C8" w:rsidRDefault="008176BA">
            <w:pPr>
              <w:pStyle w:val="Standard"/>
              <w:tabs>
                <w:tab w:val="left" w:pos="426"/>
                <w:tab w:val="left" w:pos="851"/>
              </w:tabs>
              <w:spacing w:before="120"/>
              <w:jc w:val="both"/>
              <w:rPr>
                <w:rFonts w:asciiTheme="majorHAnsi" w:hAnsiTheme="majorHAnsi" w:cstheme="majorHAnsi"/>
                <w:sz w:val="22"/>
                <w:szCs w:val="22"/>
              </w:rPr>
            </w:pPr>
            <w:r w:rsidRPr="006162C8">
              <w:rPr>
                <w:rFonts w:asciiTheme="majorHAnsi" w:hAnsiTheme="majorHAnsi" w:cstheme="majorHAnsi"/>
                <w:sz w:val="22"/>
                <w:szCs w:val="22"/>
              </w:rPr>
              <w:t>donnent mandat au mandataire dans les conditions définies ci-dessous</w:t>
            </w:r>
          </w:p>
          <w:p w14:paraId="61C0E7E8"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(Donner des précisions sur l’étendue du mandat.)</w:t>
            </w:r>
          </w:p>
        </w:tc>
      </w:tr>
    </w:tbl>
    <w:p w14:paraId="123F4B83" w14:textId="77777777" w:rsidR="00CB410D" w:rsidRPr="006162C8" w:rsidRDefault="00CB410D">
      <w:pPr>
        <w:pStyle w:val="Standard"/>
        <w:tabs>
          <w:tab w:val="left" w:pos="851"/>
        </w:tabs>
        <w:rPr>
          <w:rFonts w:asciiTheme="majorHAnsi" w:hAnsiTheme="majorHAnsi" w:cstheme="majorHAnsi"/>
          <w:sz w:val="22"/>
          <w:szCs w:val="22"/>
        </w:rPr>
      </w:pPr>
    </w:p>
    <w:p w14:paraId="239F82B2" w14:textId="77777777" w:rsidR="00CB410D" w:rsidRPr="006162C8" w:rsidRDefault="00CB410D">
      <w:pPr>
        <w:pStyle w:val="Standard"/>
        <w:tabs>
          <w:tab w:val="left" w:pos="851"/>
        </w:tabs>
        <w:rPr>
          <w:rFonts w:asciiTheme="majorHAnsi" w:hAnsiTheme="majorHAnsi" w:cstheme="majorHAnsi"/>
          <w:sz w:val="22"/>
          <w:szCs w:val="22"/>
        </w:rPr>
      </w:pPr>
    </w:p>
    <w:tbl>
      <w:tblPr>
        <w:tblW w:w="10434" w:type="dxa"/>
        <w:tblInd w:w="-101"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644"/>
        <w:gridCol w:w="2694"/>
        <w:gridCol w:w="3096"/>
      </w:tblGrid>
      <w:tr w:rsidR="00CB410D" w:rsidRPr="006162C8" w14:paraId="7974EFE3" w14:textId="77777777">
        <w:tc>
          <w:tcPr>
            <w:tcW w:w="4644" w:type="dxa"/>
            <w:tcBorders>
              <w:top w:val="single" w:sz="4" w:space="0" w:color="000001"/>
              <w:left w:val="single" w:sz="4" w:space="0" w:color="000001"/>
              <w:bottom w:val="single" w:sz="4" w:space="0" w:color="000001"/>
            </w:tcBorders>
            <w:shd w:val="clear" w:color="auto" w:fill="auto"/>
            <w:tcMar>
              <w:left w:w="73" w:type="dxa"/>
            </w:tcMar>
            <w:vAlign w:val="center"/>
          </w:tcPr>
          <w:p w14:paraId="4779EAF5" w14:textId="77777777" w:rsidR="00CB410D" w:rsidRPr="006162C8" w:rsidRDefault="008176BA">
            <w:pPr>
              <w:pStyle w:val="Standard"/>
              <w:tabs>
                <w:tab w:val="left" w:pos="851"/>
              </w:tabs>
              <w:spacing w:before="120" w:after="120"/>
              <w:jc w:val="center"/>
              <w:rPr>
                <w:rFonts w:asciiTheme="majorHAnsi" w:hAnsiTheme="majorHAnsi" w:cstheme="majorHAnsi"/>
                <w:b/>
                <w:bCs/>
                <w:sz w:val="22"/>
                <w:szCs w:val="22"/>
              </w:rPr>
            </w:pPr>
            <w:r w:rsidRPr="006162C8">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2B3791DF" w14:textId="77777777" w:rsidR="00CB410D" w:rsidRPr="006162C8" w:rsidRDefault="008176BA">
            <w:pPr>
              <w:pStyle w:val="Standard"/>
              <w:tabs>
                <w:tab w:val="left" w:pos="851"/>
              </w:tabs>
              <w:spacing w:before="120" w:after="120"/>
              <w:jc w:val="center"/>
              <w:rPr>
                <w:rFonts w:asciiTheme="majorHAnsi" w:hAnsiTheme="majorHAnsi" w:cstheme="majorHAnsi"/>
                <w:b/>
                <w:bCs/>
                <w:sz w:val="22"/>
                <w:szCs w:val="22"/>
              </w:rPr>
            </w:pPr>
            <w:r w:rsidRPr="006162C8">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DE3DBD3" w14:textId="77777777" w:rsidR="00CB410D" w:rsidRPr="006162C8" w:rsidRDefault="008176BA">
            <w:pPr>
              <w:pStyle w:val="Standard"/>
              <w:tabs>
                <w:tab w:val="left" w:pos="851"/>
              </w:tabs>
              <w:spacing w:before="120" w:after="120"/>
              <w:jc w:val="center"/>
              <w:rPr>
                <w:rFonts w:asciiTheme="majorHAnsi" w:hAnsiTheme="majorHAnsi" w:cstheme="majorHAnsi"/>
                <w:b/>
                <w:bCs/>
                <w:sz w:val="22"/>
                <w:szCs w:val="22"/>
              </w:rPr>
            </w:pPr>
            <w:r w:rsidRPr="006162C8">
              <w:rPr>
                <w:rFonts w:asciiTheme="majorHAnsi" w:hAnsiTheme="majorHAnsi" w:cstheme="majorHAnsi"/>
                <w:b/>
                <w:bCs/>
                <w:sz w:val="22"/>
                <w:szCs w:val="22"/>
              </w:rPr>
              <w:t>Signature</w:t>
            </w:r>
          </w:p>
        </w:tc>
      </w:tr>
      <w:tr w:rsidR="00CB410D" w:rsidRPr="006162C8" w14:paraId="24008760" w14:textId="77777777" w:rsidTr="006162C8">
        <w:trPr>
          <w:trHeight w:val="665"/>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623C730"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759D2951"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29470110"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r w:rsidR="00CB410D" w:rsidRPr="006162C8" w14:paraId="79CC773D" w14:textId="77777777" w:rsidTr="006162C8">
        <w:trPr>
          <w:trHeight w:val="702"/>
        </w:trPr>
        <w:tc>
          <w:tcPr>
            <w:tcW w:w="4644" w:type="dxa"/>
            <w:tcBorders>
              <w:top w:val="single" w:sz="4" w:space="0" w:color="000001"/>
              <w:left w:val="single" w:sz="4" w:space="0" w:color="000001"/>
              <w:bottom w:val="single" w:sz="4" w:space="0" w:color="000001"/>
            </w:tcBorders>
            <w:shd w:val="clear" w:color="auto" w:fill="auto"/>
            <w:tcMar>
              <w:left w:w="73" w:type="dxa"/>
            </w:tcMar>
          </w:tcPr>
          <w:p w14:paraId="43562912"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B725E0C"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D8EC947"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r w:rsidR="00CB410D" w:rsidRPr="006162C8" w14:paraId="1B2716A7" w14:textId="77777777" w:rsidTr="006162C8">
        <w:trPr>
          <w:trHeight w:val="712"/>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3407662F"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AE7D8D7"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4B7679AF"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r w:rsidR="00CB410D" w:rsidRPr="006162C8" w14:paraId="1D34AB59" w14:textId="77777777" w:rsidTr="006162C8">
        <w:trPr>
          <w:trHeight w:val="694"/>
        </w:trPr>
        <w:tc>
          <w:tcPr>
            <w:tcW w:w="4644" w:type="dxa"/>
            <w:tcBorders>
              <w:top w:val="single" w:sz="4" w:space="0" w:color="000001"/>
              <w:left w:val="single" w:sz="4" w:space="0" w:color="000001"/>
              <w:bottom w:val="single" w:sz="4" w:space="0" w:color="000001"/>
            </w:tcBorders>
            <w:shd w:val="clear" w:color="auto" w:fill="auto"/>
            <w:tcMar>
              <w:left w:w="73" w:type="dxa"/>
            </w:tcMar>
          </w:tcPr>
          <w:p w14:paraId="459CC39C"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2A090154"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684BC32"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bl>
    <w:p w14:paraId="75367FC1" w14:textId="77777777" w:rsidR="00BE686A" w:rsidRPr="006162C8" w:rsidRDefault="008176BA">
      <w:pPr>
        <w:pStyle w:val="Standard"/>
        <w:tabs>
          <w:tab w:val="left" w:pos="851"/>
        </w:tabs>
        <w:spacing w:before="60"/>
        <w:jc w:val="both"/>
        <w:rPr>
          <w:rFonts w:asciiTheme="majorHAnsi" w:hAnsiTheme="majorHAnsi" w:cstheme="majorHAnsi"/>
          <w:b/>
          <w:i/>
          <w:sz w:val="20"/>
        </w:rPr>
      </w:pPr>
      <w:r w:rsidRPr="006162C8">
        <w:rPr>
          <w:rFonts w:asciiTheme="majorHAnsi" w:hAnsiTheme="majorHAnsi" w:cstheme="majorHAnsi"/>
          <w:b/>
          <w:i/>
          <w:sz w:val="20"/>
        </w:rPr>
        <w:t>(*) Le signataire doit avoir le pouvoir d’engager la personne qu’il représente</w:t>
      </w:r>
    </w:p>
    <w:p w14:paraId="1CF6FFDC" w14:textId="77777777" w:rsidR="00CB410D" w:rsidRPr="006162C8" w:rsidRDefault="00CB410D">
      <w:pPr>
        <w:pStyle w:val="Standard"/>
        <w:tabs>
          <w:tab w:val="left" w:pos="851"/>
        </w:tabs>
        <w:rPr>
          <w:rFonts w:asciiTheme="majorHAnsi" w:hAnsiTheme="majorHAnsi" w:cstheme="majorHAnsi"/>
          <w:sz w:val="22"/>
          <w:szCs w:val="22"/>
        </w:rPr>
      </w:pPr>
    </w:p>
    <w:p w14:paraId="4AC25285" w14:textId="6B56FD6A" w:rsidR="006162C8" w:rsidRDefault="006162C8">
      <w:pPr>
        <w:suppressAutoHyphens w:val="0"/>
        <w:textAlignment w:val="auto"/>
        <w:rPr>
          <w:rFonts w:asciiTheme="majorHAnsi" w:eastAsia="Times New Roman" w:hAnsiTheme="majorHAnsi" w:cstheme="majorHAnsi"/>
          <w:sz w:val="22"/>
          <w:szCs w:val="22"/>
          <w:lang w:bidi="ar-SA"/>
        </w:rPr>
      </w:pPr>
    </w:p>
    <w:p w14:paraId="39E167AC" w14:textId="77777777" w:rsidR="00CB410D" w:rsidRPr="006162C8" w:rsidRDefault="00CB410D">
      <w:pPr>
        <w:pStyle w:val="Standard"/>
        <w:tabs>
          <w:tab w:val="left" w:pos="851"/>
        </w:tabs>
        <w:rPr>
          <w:rFonts w:asciiTheme="majorHAnsi" w:hAnsiTheme="majorHAnsi" w:cstheme="majorHAns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6"/>
      </w:tblGrid>
      <w:tr w:rsidR="00BE686A" w:rsidRPr="006162C8" w14:paraId="79C4F037" w14:textId="77777777" w:rsidTr="005D43DC">
        <w:tc>
          <w:tcPr>
            <w:tcW w:w="10194" w:type="dxa"/>
            <w:shd w:val="clear" w:color="auto" w:fill="66CCFF"/>
          </w:tcPr>
          <w:p w14:paraId="4FD6AD58" w14:textId="10C96C63" w:rsidR="00BE686A" w:rsidRPr="006162C8" w:rsidRDefault="00BE686A" w:rsidP="00BE686A">
            <w:pPr>
              <w:pStyle w:val="Standard"/>
              <w:tabs>
                <w:tab w:val="left" w:pos="851"/>
              </w:tabs>
              <w:spacing w:before="120" w:after="120"/>
              <w:rPr>
                <w:rFonts w:asciiTheme="majorHAnsi" w:hAnsiTheme="majorHAnsi" w:cstheme="majorHAnsi"/>
                <w:b/>
                <w:sz w:val="26"/>
                <w:szCs w:val="26"/>
              </w:rPr>
            </w:pPr>
            <w:r w:rsidRPr="006162C8">
              <w:rPr>
                <w:rFonts w:asciiTheme="majorHAnsi" w:hAnsiTheme="majorHAnsi" w:cstheme="majorHAnsi"/>
                <w:b/>
                <w:sz w:val="26"/>
                <w:szCs w:val="26"/>
              </w:rPr>
              <w:t>D - Identification et signature de l’acheteur</w:t>
            </w:r>
          </w:p>
        </w:tc>
      </w:tr>
    </w:tbl>
    <w:p w14:paraId="0C167C5B" w14:textId="77777777" w:rsidR="006E739C" w:rsidRPr="006162C8" w:rsidRDefault="006E739C" w:rsidP="006162C8">
      <w:pPr>
        <w:pStyle w:val="Standard"/>
        <w:tabs>
          <w:tab w:val="left" w:pos="851"/>
        </w:tabs>
        <w:rPr>
          <w:rFonts w:asciiTheme="majorHAnsi" w:hAnsiTheme="majorHAnsi" w:cstheme="majorHAnsi"/>
          <w:sz w:val="22"/>
          <w:szCs w:val="22"/>
        </w:rPr>
      </w:pPr>
    </w:p>
    <w:p w14:paraId="1BE4899E" w14:textId="70732319" w:rsidR="00CB410D" w:rsidRPr="006162C8" w:rsidRDefault="008176BA" w:rsidP="006162C8">
      <w:pPr>
        <w:pStyle w:val="Titre1"/>
        <w:tabs>
          <w:tab w:val="left" w:pos="567"/>
          <w:tab w:val="left" w:pos="851"/>
        </w:tabs>
        <w:spacing w:before="0" w:after="0"/>
        <w:ind w:left="0"/>
        <w:jc w:val="both"/>
        <w:rPr>
          <w:rFonts w:asciiTheme="majorHAnsi" w:hAnsiTheme="majorHAnsi" w:cstheme="majorHAnsi"/>
        </w:rPr>
      </w:pPr>
      <w:r w:rsidRPr="006162C8">
        <w:rPr>
          <w:rFonts w:ascii="Wingdings" w:eastAsia="Wingdings" w:hAnsi="Wingdings" w:cs="Wingdings"/>
          <w:b w:val="0"/>
          <w:color w:val="66CCFF"/>
          <w:sz w:val="22"/>
          <w:szCs w:val="22"/>
        </w:rPr>
        <w:t></w:t>
      </w:r>
      <w:r w:rsidRPr="006162C8">
        <w:rPr>
          <w:rFonts w:asciiTheme="majorHAnsi" w:eastAsia="Arial" w:hAnsiTheme="majorHAnsi" w:cstheme="majorHAnsi"/>
        </w:rPr>
        <w:t xml:space="preserve">  </w:t>
      </w:r>
      <w:r w:rsidRPr="006162C8">
        <w:rPr>
          <w:rFonts w:asciiTheme="majorHAnsi" w:hAnsiTheme="majorHAnsi" w:cstheme="majorHAnsi"/>
          <w:b w:val="0"/>
          <w:bCs/>
          <w:iCs/>
          <w:u w:val="single"/>
        </w:rPr>
        <w:t>Désignation de l’acheteur</w:t>
      </w:r>
    </w:p>
    <w:p w14:paraId="68AB7C33" w14:textId="77777777" w:rsidR="005D43DC" w:rsidRPr="006162C8" w:rsidRDefault="005D43DC">
      <w:pPr>
        <w:pStyle w:val="Standard"/>
        <w:tabs>
          <w:tab w:val="left" w:pos="851"/>
        </w:tabs>
        <w:jc w:val="both"/>
        <w:rPr>
          <w:rFonts w:asciiTheme="majorHAnsi" w:hAnsiTheme="majorHAnsi" w:cstheme="majorHAnsi"/>
          <w:bCs/>
          <w:sz w:val="22"/>
          <w:szCs w:val="22"/>
        </w:rPr>
      </w:pPr>
    </w:p>
    <w:p w14:paraId="5365981E" w14:textId="77777777" w:rsidR="00AE1153" w:rsidRDefault="00AE1153" w:rsidP="00AE1153">
      <w:pPr>
        <w:pStyle w:val="Standard"/>
        <w:tabs>
          <w:tab w:val="left" w:pos="851"/>
        </w:tabs>
        <w:jc w:val="both"/>
        <w:rPr>
          <w:rFonts w:asciiTheme="majorHAnsi" w:hAnsiTheme="majorHAnsi" w:cstheme="majorHAnsi"/>
          <w:bCs/>
          <w:sz w:val="22"/>
          <w:szCs w:val="22"/>
        </w:rPr>
      </w:pPr>
      <w:r>
        <w:rPr>
          <w:rFonts w:asciiTheme="majorHAnsi" w:hAnsiTheme="majorHAnsi" w:cstheme="majorHAnsi"/>
          <w:bCs/>
          <w:sz w:val="22"/>
          <w:szCs w:val="22"/>
        </w:rPr>
        <w:t>Le pouvoir adjudicateur, au sens de l'article 2 du CCAG-PI, est le :</w:t>
      </w:r>
    </w:p>
    <w:p w14:paraId="7B899FDF" w14:textId="77777777" w:rsidR="00AE1153" w:rsidRDefault="00AE1153" w:rsidP="00AE1153">
      <w:pPr>
        <w:pStyle w:val="Standard"/>
        <w:tabs>
          <w:tab w:val="left" w:pos="851"/>
        </w:tabs>
        <w:jc w:val="both"/>
        <w:rPr>
          <w:rFonts w:asciiTheme="majorHAnsi" w:hAnsiTheme="majorHAnsi" w:cstheme="majorHAnsi"/>
          <w:bCs/>
          <w:sz w:val="22"/>
          <w:szCs w:val="22"/>
        </w:rPr>
      </w:pPr>
    </w:p>
    <w:p w14:paraId="69C73135" w14:textId="6F72EB93" w:rsidR="00AE1153" w:rsidRDefault="00AE1153" w:rsidP="00AE1153">
      <w:pPr>
        <w:pStyle w:val="Standard"/>
        <w:tabs>
          <w:tab w:val="left" w:pos="851"/>
        </w:tabs>
        <w:spacing w:after="60"/>
        <w:jc w:val="center"/>
        <w:rPr>
          <w:rFonts w:asciiTheme="majorHAnsi" w:hAnsiTheme="majorHAnsi" w:cstheme="majorHAnsi"/>
          <w:bCs/>
          <w:sz w:val="22"/>
          <w:szCs w:val="22"/>
        </w:rPr>
      </w:pPr>
      <w:r>
        <w:rPr>
          <w:rFonts w:asciiTheme="majorHAnsi" w:hAnsiTheme="majorHAnsi" w:cstheme="majorHAnsi"/>
          <w:bCs/>
          <w:sz w:val="22"/>
          <w:szCs w:val="22"/>
        </w:rPr>
        <w:t>Ministère de l’aménagement du territoire et de la décentralisation (MATD)</w:t>
      </w:r>
    </w:p>
    <w:p w14:paraId="19B7C08F" w14:textId="77777777" w:rsidR="00AE1153" w:rsidRDefault="00AE1153" w:rsidP="00AE1153">
      <w:pPr>
        <w:pStyle w:val="Standard"/>
        <w:tabs>
          <w:tab w:val="left" w:pos="851"/>
        </w:tabs>
        <w:spacing w:after="60"/>
        <w:jc w:val="center"/>
        <w:rPr>
          <w:rFonts w:asciiTheme="majorHAnsi" w:hAnsiTheme="majorHAnsi" w:cstheme="majorHAnsi"/>
          <w:bCs/>
          <w:sz w:val="22"/>
          <w:szCs w:val="22"/>
        </w:rPr>
      </w:pPr>
      <w:r>
        <w:rPr>
          <w:rFonts w:asciiTheme="majorHAnsi" w:hAnsiTheme="majorHAnsi" w:cstheme="majorHAnsi"/>
          <w:bCs/>
          <w:sz w:val="22"/>
          <w:szCs w:val="22"/>
        </w:rPr>
        <w:t>Direction générale des infrastructures, des transports et des mobilités – DGITM</w:t>
      </w:r>
    </w:p>
    <w:p w14:paraId="3962DC8E" w14:textId="2C3B5411" w:rsidR="00AE1153" w:rsidRDefault="00AE1153" w:rsidP="00AE1153">
      <w:pPr>
        <w:spacing w:before="60" w:after="60"/>
        <w:jc w:val="center"/>
        <w:rPr>
          <w:rFonts w:asciiTheme="majorHAnsi" w:eastAsia="Times New Roman" w:hAnsiTheme="majorHAnsi" w:cstheme="majorHAnsi"/>
          <w:bCs/>
          <w:sz w:val="22"/>
          <w:szCs w:val="22"/>
          <w:lang w:bidi="ar-SA"/>
        </w:rPr>
      </w:pPr>
      <w:r>
        <w:rPr>
          <w:rFonts w:asciiTheme="majorHAnsi" w:eastAsia="Times New Roman" w:hAnsiTheme="majorHAnsi" w:cstheme="majorHAnsi"/>
          <w:bCs/>
          <w:sz w:val="22"/>
          <w:szCs w:val="22"/>
          <w:lang w:bidi="ar-SA"/>
        </w:rPr>
        <w:t xml:space="preserve">Direction des mobilités routières – DMR </w:t>
      </w:r>
    </w:p>
    <w:p w14:paraId="68BC3727" w14:textId="77777777" w:rsidR="00E01904" w:rsidRPr="00E01904" w:rsidRDefault="00E01904" w:rsidP="00E01904">
      <w:pPr>
        <w:pStyle w:val="Standard"/>
        <w:spacing w:before="60" w:after="60"/>
        <w:contextualSpacing/>
        <w:jc w:val="center"/>
        <w:rPr>
          <w:rFonts w:asciiTheme="majorHAnsi" w:hAnsiTheme="majorHAnsi" w:cstheme="majorHAnsi"/>
          <w:bCs/>
          <w:sz w:val="22"/>
          <w:szCs w:val="22"/>
        </w:rPr>
      </w:pPr>
      <w:r w:rsidRPr="00E01904">
        <w:rPr>
          <w:rFonts w:asciiTheme="majorHAnsi" w:hAnsiTheme="majorHAnsi" w:cstheme="majorHAnsi"/>
          <w:bCs/>
          <w:sz w:val="22"/>
          <w:szCs w:val="22"/>
        </w:rPr>
        <w:t>Sous-direction de la stratégie d’aménagement et de modernisation du réseau routier national (SAM)</w:t>
      </w:r>
    </w:p>
    <w:p w14:paraId="36572190" w14:textId="77777777" w:rsidR="00AE1153" w:rsidRDefault="00AE1153" w:rsidP="00AE1153">
      <w:pPr>
        <w:pStyle w:val="Standard"/>
        <w:tabs>
          <w:tab w:val="left" w:pos="851"/>
        </w:tabs>
        <w:spacing w:after="60"/>
        <w:jc w:val="center"/>
        <w:rPr>
          <w:rFonts w:asciiTheme="majorHAnsi" w:hAnsiTheme="majorHAnsi" w:cstheme="majorHAnsi"/>
          <w:bCs/>
          <w:sz w:val="22"/>
          <w:szCs w:val="22"/>
        </w:rPr>
      </w:pPr>
      <w:r>
        <w:rPr>
          <w:rFonts w:asciiTheme="majorHAnsi" w:hAnsiTheme="majorHAnsi" w:cstheme="majorHAnsi"/>
          <w:bCs/>
          <w:sz w:val="22"/>
          <w:szCs w:val="22"/>
        </w:rPr>
        <w:t>Tour Séquoia</w:t>
      </w:r>
    </w:p>
    <w:p w14:paraId="47AF6D8D" w14:textId="77777777" w:rsidR="00AE1153" w:rsidRDefault="00AE1153" w:rsidP="00AE1153">
      <w:pPr>
        <w:pStyle w:val="Standard"/>
        <w:tabs>
          <w:tab w:val="left" w:pos="851"/>
        </w:tabs>
        <w:spacing w:after="60"/>
        <w:jc w:val="center"/>
        <w:rPr>
          <w:rFonts w:asciiTheme="majorHAnsi" w:hAnsiTheme="majorHAnsi" w:cstheme="majorHAnsi"/>
          <w:bCs/>
          <w:sz w:val="22"/>
          <w:szCs w:val="22"/>
        </w:rPr>
      </w:pPr>
      <w:r>
        <w:rPr>
          <w:rFonts w:asciiTheme="majorHAnsi" w:hAnsiTheme="majorHAnsi" w:cstheme="majorHAnsi"/>
          <w:bCs/>
          <w:sz w:val="22"/>
          <w:szCs w:val="22"/>
        </w:rPr>
        <w:t>1 Place Carpeaux</w:t>
      </w:r>
    </w:p>
    <w:p w14:paraId="300A84B4" w14:textId="77777777" w:rsidR="00AE1153" w:rsidRDefault="00AE1153" w:rsidP="00AE1153">
      <w:pPr>
        <w:pStyle w:val="Standard"/>
        <w:tabs>
          <w:tab w:val="left" w:pos="851"/>
        </w:tabs>
        <w:jc w:val="center"/>
        <w:rPr>
          <w:rFonts w:asciiTheme="majorHAnsi" w:hAnsiTheme="majorHAnsi" w:cstheme="majorHAnsi"/>
          <w:bCs/>
          <w:sz w:val="22"/>
          <w:szCs w:val="22"/>
        </w:rPr>
      </w:pPr>
      <w:r>
        <w:rPr>
          <w:rFonts w:asciiTheme="majorHAnsi" w:hAnsiTheme="majorHAnsi" w:cstheme="majorHAnsi"/>
          <w:bCs/>
          <w:sz w:val="22"/>
          <w:szCs w:val="22"/>
        </w:rPr>
        <w:t>92055 La Défense Cedex</w:t>
      </w:r>
    </w:p>
    <w:p w14:paraId="47506F03" w14:textId="5BFF0662" w:rsidR="00CB410D" w:rsidRPr="006162C8" w:rsidRDefault="00CB410D">
      <w:pPr>
        <w:pStyle w:val="Standard"/>
        <w:tabs>
          <w:tab w:val="left" w:pos="851"/>
        </w:tabs>
        <w:jc w:val="both"/>
        <w:rPr>
          <w:rFonts w:asciiTheme="majorHAnsi" w:hAnsiTheme="majorHAnsi" w:cstheme="majorHAnsi"/>
          <w:bCs/>
          <w:sz w:val="22"/>
          <w:szCs w:val="22"/>
        </w:rPr>
      </w:pPr>
    </w:p>
    <w:p w14:paraId="61A4B39E" w14:textId="77777777" w:rsidR="006E739C" w:rsidRPr="006162C8" w:rsidRDefault="006E739C">
      <w:pPr>
        <w:pStyle w:val="Standard"/>
        <w:tabs>
          <w:tab w:val="left" w:pos="851"/>
        </w:tabs>
        <w:jc w:val="both"/>
        <w:rPr>
          <w:rFonts w:asciiTheme="majorHAnsi" w:hAnsiTheme="majorHAnsi" w:cstheme="majorHAnsi"/>
          <w:bCs/>
          <w:sz w:val="22"/>
          <w:szCs w:val="22"/>
        </w:rPr>
      </w:pPr>
    </w:p>
    <w:p w14:paraId="73BF98BC" w14:textId="77777777" w:rsidR="00CB410D" w:rsidRPr="006162C8" w:rsidRDefault="00CB410D">
      <w:pPr>
        <w:pStyle w:val="Standard"/>
        <w:tabs>
          <w:tab w:val="left" w:pos="851"/>
        </w:tabs>
        <w:jc w:val="both"/>
        <w:rPr>
          <w:rFonts w:asciiTheme="majorHAnsi" w:hAnsiTheme="majorHAnsi" w:cstheme="majorHAnsi"/>
          <w:bCs/>
          <w:sz w:val="22"/>
          <w:szCs w:val="22"/>
        </w:rPr>
      </w:pPr>
    </w:p>
    <w:p w14:paraId="18534B8D" w14:textId="42A900B2" w:rsidR="00CB410D" w:rsidRPr="006162C8" w:rsidRDefault="006162C8">
      <w:pPr>
        <w:pStyle w:val="Standard"/>
        <w:tabs>
          <w:tab w:val="left" w:pos="426"/>
          <w:tab w:val="left" w:pos="851"/>
          <w:tab w:val="left" w:pos="5103"/>
        </w:tabs>
        <w:jc w:val="both"/>
        <w:rPr>
          <w:rFonts w:asciiTheme="majorHAnsi" w:hAnsiTheme="majorHAnsi" w:cstheme="majorHAnsi"/>
          <w:szCs w:val="24"/>
        </w:rPr>
      </w:pPr>
      <w:r w:rsidRPr="006162C8">
        <w:rPr>
          <w:rFonts w:ascii="Wingdings" w:eastAsia="Wingdings" w:hAnsi="Wingdings" w:cs="Wingdings"/>
          <w:color w:val="66CCFF"/>
          <w:sz w:val="22"/>
          <w:szCs w:val="22"/>
        </w:rPr>
        <w:t></w:t>
      </w:r>
      <w:r w:rsidRPr="006162C8">
        <w:rPr>
          <w:rFonts w:asciiTheme="majorHAnsi" w:eastAsia="Arial" w:hAnsiTheme="majorHAnsi" w:cstheme="majorHAnsi"/>
          <w:szCs w:val="24"/>
        </w:rPr>
        <w:t xml:space="preserve">  </w:t>
      </w:r>
      <w:r w:rsidR="008176BA" w:rsidRPr="006162C8">
        <w:rPr>
          <w:rFonts w:asciiTheme="majorHAnsi" w:hAnsiTheme="majorHAnsi" w:cstheme="majorHAnsi"/>
          <w:szCs w:val="24"/>
          <w:u w:val="single"/>
        </w:rPr>
        <w:t xml:space="preserve">Nom, prénom, qualité du signataire </w:t>
      </w:r>
      <w:del w:id="41" w:author="SANTAMARIA-CESTRE Isabelle" w:date="2025-08-18T18:36:00Z">
        <w:r w:rsidR="008176BA" w:rsidRPr="006162C8" w:rsidDel="00A27E3C">
          <w:rPr>
            <w:rFonts w:asciiTheme="majorHAnsi" w:hAnsiTheme="majorHAnsi" w:cstheme="majorHAnsi"/>
            <w:szCs w:val="24"/>
            <w:u w:val="single"/>
          </w:rPr>
          <w:delText>d</w:delText>
        </w:r>
        <w:r w:rsidR="003D18A9" w:rsidDel="00A27E3C">
          <w:rPr>
            <w:rFonts w:asciiTheme="majorHAnsi" w:hAnsiTheme="majorHAnsi" w:cstheme="majorHAnsi"/>
            <w:szCs w:val="24"/>
            <w:u w:val="single"/>
          </w:rPr>
          <w:delText>e l’accord-cadre</w:delText>
        </w:r>
      </w:del>
      <w:ins w:id="42" w:author="SANTAMARIA-CESTRE Isabelle" w:date="2025-08-18T18:36:00Z">
        <w:r w:rsidR="00A27E3C">
          <w:rPr>
            <w:rFonts w:asciiTheme="majorHAnsi" w:hAnsiTheme="majorHAnsi" w:cstheme="majorHAnsi"/>
            <w:szCs w:val="24"/>
            <w:u w:val="single"/>
          </w:rPr>
          <w:t xml:space="preserve">du marché </w:t>
        </w:r>
      </w:ins>
    </w:p>
    <w:p w14:paraId="4E861F63" w14:textId="77777777" w:rsidR="00CB410D" w:rsidRPr="006162C8" w:rsidRDefault="00CB410D">
      <w:pPr>
        <w:pStyle w:val="Standard"/>
        <w:tabs>
          <w:tab w:val="left" w:pos="851"/>
        </w:tabs>
        <w:jc w:val="both"/>
        <w:rPr>
          <w:rFonts w:asciiTheme="majorHAnsi" w:hAnsiTheme="majorHAnsi" w:cstheme="majorHAnsi"/>
          <w:bCs/>
          <w:iCs/>
          <w:sz w:val="22"/>
          <w:szCs w:val="22"/>
        </w:rPr>
      </w:pPr>
    </w:p>
    <w:p w14:paraId="4B79D6E4" w14:textId="77777777" w:rsidR="00E01904" w:rsidRDefault="00E01904" w:rsidP="00E01904">
      <w:pPr>
        <w:jc w:val="both"/>
        <w:rPr>
          <w:rFonts w:asciiTheme="majorHAnsi" w:hAnsiTheme="majorHAnsi" w:cstheme="majorHAnsi"/>
          <w:bCs/>
          <w:iCs/>
          <w:color w:val="auto"/>
          <w:sz w:val="22"/>
          <w:szCs w:val="22"/>
        </w:rPr>
      </w:pPr>
      <w:r>
        <w:rPr>
          <w:rFonts w:asciiTheme="majorHAnsi" w:hAnsiTheme="majorHAnsi" w:cstheme="majorHAnsi"/>
          <w:bCs/>
          <w:iCs/>
          <w:sz w:val="22"/>
          <w:szCs w:val="22"/>
        </w:rPr>
        <w:t xml:space="preserve">Le pouvoir adjudicateur est représenté par Madame Sandrine CHINZI, Directrice des mobilités routières ou son représentant. </w:t>
      </w:r>
    </w:p>
    <w:p w14:paraId="5EC0F75E" w14:textId="77777777" w:rsidR="006E739C" w:rsidRPr="006162C8" w:rsidRDefault="006E739C">
      <w:pPr>
        <w:pStyle w:val="Standard"/>
        <w:tabs>
          <w:tab w:val="left" w:pos="851"/>
        </w:tabs>
        <w:jc w:val="both"/>
        <w:rPr>
          <w:rFonts w:asciiTheme="majorHAnsi" w:hAnsiTheme="majorHAnsi" w:cstheme="majorHAnsi"/>
          <w:sz w:val="22"/>
          <w:szCs w:val="22"/>
        </w:rPr>
      </w:pPr>
    </w:p>
    <w:p w14:paraId="4F9AA666" w14:textId="48736091" w:rsidR="00CB410D" w:rsidRPr="006162C8" w:rsidRDefault="006162C8">
      <w:pPr>
        <w:pStyle w:val="Standard"/>
        <w:tabs>
          <w:tab w:val="left" w:pos="851"/>
        </w:tabs>
        <w:jc w:val="both"/>
        <w:rPr>
          <w:rFonts w:asciiTheme="majorHAnsi" w:hAnsiTheme="majorHAnsi" w:cstheme="majorHAnsi"/>
          <w:sz w:val="22"/>
          <w:szCs w:val="22"/>
        </w:rPr>
      </w:pPr>
      <w:r w:rsidRPr="006162C8">
        <w:rPr>
          <w:rFonts w:ascii="Wingdings" w:eastAsia="Wingdings" w:hAnsi="Wingdings" w:cs="Wingdings"/>
          <w:color w:val="66CCFF"/>
          <w:sz w:val="22"/>
          <w:szCs w:val="22"/>
        </w:rPr>
        <w:t></w:t>
      </w:r>
      <w:r w:rsidRPr="006162C8">
        <w:rPr>
          <w:rFonts w:asciiTheme="majorHAnsi" w:eastAsia="Arial" w:hAnsiTheme="majorHAnsi" w:cstheme="majorHAnsi"/>
          <w:szCs w:val="24"/>
        </w:rPr>
        <w:t xml:space="preserve">  </w:t>
      </w:r>
      <w:r w:rsidR="008176BA" w:rsidRPr="006162C8">
        <w:rPr>
          <w:rFonts w:asciiTheme="majorHAnsi" w:hAnsiTheme="majorHAnsi" w:cstheme="majorHAnsi"/>
          <w:szCs w:val="24"/>
          <w:u w:val="single"/>
        </w:rPr>
        <w:t>Personne</w:t>
      </w:r>
      <w:r w:rsidR="00EF21D2" w:rsidRPr="006162C8">
        <w:rPr>
          <w:rFonts w:asciiTheme="majorHAnsi" w:hAnsiTheme="majorHAnsi" w:cstheme="majorHAnsi"/>
          <w:szCs w:val="24"/>
          <w:u w:val="single"/>
        </w:rPr>
        <w:t>(s)</w:t>
      </w:r>
      <w:r w:rsidR="008176BA" w:rsidRPr="006162C8">
        <w:rPr>
          <w:rFonts w:asciiTheme="majorHAnsi" w:hAnsiTheme="majorHAnsi" w:cstheme="majorHAnsi"/>
          <w:szCs w:val="24"/>
          <w:u w:val="single"/>
        </w:rPr>
        <w:t xml:space="preserve"> habilitée</w:t>
      </w:r>
      <w:r w:rsidR="00EF21D2" w:rsidRPr="006162C8">
        <w:rPr>
          <w:rFonts w:asciiTheme="majorHAnsi" w:hAnsiTheme="majorHAnsi" w:cstheme="majorHAnsi"/>
          <w:szCs w:val="24"/>
          <w:u w:val="single"/>
        </w:rPr>
        <w:t>(s)</w:t>
      </w:r>
      <w:r w:rsidR="008176BA" w:rsidRPr="006162C8">
        <w:rPr>
          <w:rFonts w:asciiTheme="majorHAnsi" w:hAnsiTheme="majorHAnsi" w:cstheme="majorHAnsi"/>
          <w:szCs w:val="24"/>
          <w:u w:val="single"/>
        </w:rPr>
        <w:t xml:space="preserve"> à donner les renseignements</w:t>
      </w:r>
      <w:r w:rsidR="008176BA" w:rsidRPr="006162C8">
        <w:rPr>
          <w:rFonts w:asciiTheme="majorHAnsi" w:hAnsiTheme="majorHAnsi" w:cstheme="majorHAnsi"/>
          <w:sz w:val="22"/>
          <w:szCs w:val="22"/>
        </w:rPr>
        <w:t xml:space="preserve"> prévus aux articles R.2191-59 à R.2191-62 du code de la commande publique (nantissements ou cessions de créances)</w:t>
      </w:r>
      <w:r w:rsidR="008176BA" w:rsidRPr="006162C8">
        <w:rPr>
          <w:rFonts w:asciiTheme="majorHAnsi" w:hAnsiTheme="majorHAnsi" w:cstheme="majorHAnsi"/>
          <w:i/>
          <w:sz w:val="22"/>
          <w:szCs w:val="22"/>
        </w:rPr>
        <w:t> :</w:t>
      </w:r>
    </w:p>
    <w:p w14:paraId="51C758CF" w14:textId="67A6EC77" w:rsidR="00E01904" w:rsidRDefault="00E01904" w:rsidP="0014437D">
      <w:pPr>
        <w:pStyle w:val="Textbody"/>
        <w:spacing w:before="0"/>
        <w:jc w:val="center"/>
        <w:rPr>
          <w:rFonts w:asciiTheme="majorHAnsi" w:eastAsia="Times New Roman" w:hAnsiTheme="majorHAnsi" w:cstheme="majorHAnsi"/>
          <w:b w:val="0"/>
          <w:sz w:val="22"/>
          <w:szCs w:val="22"/>
        </w:rPr>
      </w:pPr>
    </w:p>
    <w:p w14:paraId="18EED8CA" w14:textId="77777777" w:rsidR="00E01904" w:rsidRPr="00EB50A2" w:rsidRDefault="00E01904" w:rsidP="00E01904">
      <w:pPr>
        <w:jc w:val="center"/>
        <w:textAlignment w:val="center"/>
        <w:rPr>
          <w:rFonts w:ascii="Marianne" w:eastAsia="Arial" w:hAnsi="Marianne" w:cs="Arial"/>
          <w:b/>
          <w:sz w:val="20"/>
          <w:szCs w:val="20"/>
          <w:lang w:eastAsia="fr-FR" w:bidi="ar-SA"/>
        </w:rPr>
      </w:pPr>
      <w:r w:rsidRPr="00EB50A2">
        <w:rPr>
          <w:rFonts w:ascii="Marianne" w:eastAsia="Arial" w:hAnsi="Marianne" w:cs="Arial"/>
          <w:b/>
          <w:sz w:val="20"/>
          <w:szCs w:val="20"/>
          <w:lang w:eastAsia="fr-FR" w:bidi="ar-SA"/>
        </w:rPr>
        <w:t xml:space="preserve">Monsieur BEN ABDESSELEM Nadir, </w:t>
      </w:r>
      <w:r>
        <w:rPr>
          <w:rFonts w:ascii="Marianne" w:eastAsia="Arial" w:hAnsi="Marianne" w:cs="Arial"/>
          <w:b/>
          <w:sz w:val="20"/>
          <w:szCs w:val="20"/>
          <w:lang w:eastAsia="fr-FR" w:bidi="ar-SA"/>
        </w:rPr>
        <w:t>c</w:t>
      </w:r>
      <w:r w:rsidRPr="00EB50A2">
        <w:rPr>
          <w:rFonts w:ascii="Marianne" w:eastAsia="Arial" w:hAnsi="Marianne" w:cs="Arial"/>
          <w:b/>
          <w:sz w:val="20"/>
          <w:szCs w:val="20"/>
          <w:lang w:eastAsia="fr-FR" w:bidi="ar-SA"/>
        </w:rPr>
        <w:t>hargé de pilotage de projets routiers et référent trafic</w:t>
      </w:r>
      <w:r>
        <w:rPr>
          <w:rFonts w:ascii="Marianne" w:eastAsia="Arial" w:hAnsi="Marianne" w:cs="Arial"/>
          <w:b/>
          <w:sz w:val="20"/>
          <w:szCs w:val="20"/>
          <w:lang w:eastAsia="fr-FR" w:bidi="ar-SA"/>
        </w:rPr>
        <w:t xml:space="preserve"> (</w:t>
      </w:r>
      <w:r w:rsidRPr="00EB50A2">
        <w:rPr>
          <w:rFonts w:ascii="Marianne" w:eastAsia="Arial" w:hAnsi="Marianne" w:cs="Arial"/>
          <w:b/>
          <w:sz w:val="20"/>
          <w:szCs w:val="20"/>
          <w:lang w:eastAsia="fr-FR" w:bidi="ar-SA"/>
        </w:rPr>
        <w:t>DGITM/DMR/SAM1</w:t>
      </w:r>
      <w:r>
        <w:rPr>
          <w:rFonts w:ascii="Marianne" w:eastAsia="Arial" w:hAnsi="Marianne" w:cs="Arial"/>
          <w:b/>
          <w:sz w:val="20"/>
          <w:szCs w:val="20"/>
          <w:lang w:eastAsia="fr-FR" w:bidi="ar-SA"/>
        </w:rPr>
        <w:t xml:space="preserve">) </w:t>
      </w:r>
    </w:p>
    <w:p w14:paraId="09CA8752" w14:textId="77777777" w:rsidR="00E01904" w:rsidRDefault="00E01904" w:rsidP="0014437D">
      <w:pPr>
        <w:pStyle w:val="Textbody"/>
        <w:spacing w:before="0"/>
        <w:jc w:val="center"/>
        <w:rPr>
          <w:rFonts w:asciiTheme="majorHAnsi" w:eastAsia="Times New Roman" w:hAnsiTheme="majorHAnsi" w:cstheme="majorHAnsi"/>
          <w:b w:val="0"/>
          <w:sz w:val="22"/>
          <w:szCs w:val="22"/>
        </w:rPr>
      </w:pPr>
    </w:p>
    <w:p w14:paraId="7DE1759C" w14:textId="7E9C6B25" w:rsidR="008F049C" w:rsidRPr="006162C8" w:rsidRDefault="008F049C" w:rsidP="0014437D">
      <w:pPr>
        <w:pStyle w:val="Textbody"/>
        <w:spacing w:before="0"/>
        <w:jc w:val="center"/>
        <w:rPr>
          <w:rFonts w:asciiTheme="majorHAnsi" w:eastAsia="Times New Roman" w:hAnsiTheme="majorHAnsi" w:cstheme="majorHAnsi"/>
          <w:b w:val="0"/>
          <w:sz w:val="22"/>
          <w:szCs w:val="22"/>
        </w:rPr>
      </w:pPr>
      <w:r w:rsidRPr="006162C8">
        <w:rPr>
          <w:rFonts w:asciiTheme="majorHAnsi" w:eastAsia="Times New Roman" w:hAnsiTheme="majorHAnsi" w:cstheme="majorHAnsi"/>
          <w:b w:val="0"/>
          <w:sz w:val="22"/>
          <w:szCs w:val="22"/>
        </w:rPr>
        <w:t>Tour Séquoia</w:t>
      </w:r>
    </w:p>
    <w:p w14:paraId="4D69CADF" w14:textId="77777777" w:rsidR="008F049C" w:rsidRPr="006162C8" w:rsidRDefault="008F049C" w:rsidP="0014437D">
      <w:pPr>
        <w:pStyle w:val="Textbody"/>
        <w:spacing w:before="0"/>
        <w:jc w:val="center"/>
        <w:rPr>
          <w:rFonts w:asciiTheme="majorHAnsi" w:eastAsia="Times New Roman" w:hAnsiTheme="majorHAnsi" w:cstheme="majorHAnsi"/>
          <w:b w:val="0"/>
          <w:sz w:val="22"/>
          <w:szCs w:val="22"/>
        </w:rPr>
      </w:pPr>
      <w:r w:rsidRPr="006162C8">
        <w:rPr>
          <w:rFonts w:asciiTheme="majorHAnsi" w:eastAsia="Times New Roman" w:hAnsiTheme="majorHAnsi" w:cstheme="majorHAnsi"/>
          <w:b w:val="0"/>
          <w:sz w:val="22"/>
          <w:szCs w:val="22"/>
        </w:rPr>
        <w:t>1 place Carpeaux</w:t>
      </w:r>
    </w:p>
    <w:p w14:paraId="6E98A7BF" w14:textId="77777777" w:rsidR="008F049C" w:rsidRPr="006162C8" w:rsidRDefault="008F049C" w:rsidP="0014437D">
      <w:pPr>
        <w:pStyle w:val="Textbody"/>
        <w:spacing w:before="0"/>
        <w:jc w:val="center"/>
        <w:rPr>
          <w:rFonts w:asciiTheme="majorHAnsi" w:hAnsiTheme="majorHAnsi" w:cstheme="majorHAnsi"/>
          <w:sz w:val="22"/>
          <w:szCs w:val="22"/>
        </w:rPr>
      </w:pPr>
      <w:r w:rsidRPr="006162C8">
        <w:rPr>
          <w:rFonts w:asciiTheme="majorHAnsi" w:eastAsia="Times New Roman" w:hAnsiTheme="majorHAnsi" w:cstheme="majorHAnsi"/>
          <w:b w:val="0"/>
          <w:sz w:val="22"/>
          <w:szCs w:val="22"/>
        </w:rPr>
        <w:t>92055 La Défense cedex</w:t>
      </w:r>
    </w:p>
    <w:p w14:paraId="4E9F47F1" w14:textId="4F97C71C" w:rsidR="000702AA" w:rsidRPr="006162C8" w:rsidRDefault="000702AA" w:rsidP="0014437D">
      <w:pPr>
        <w:pStyle w:val="Standard"/>
        <w:tabs>
          <w:tab w:val="left" w:pos="851"/>
        </w:tabs>
        <w:jc w:val="both"/>
        <w:rPr>
          <w:rFonts w:asciiTheme="majorHAnsi" w:hAnsiTheme="majorHAnsi" w:cstheme="majorHAnsi"/>
          <w:sz w:val="22"/>
          <w:szCs w:val="22"/>
        </w:rPr>
      </w:pPr>
    </w:p>
    <w:p w14:paraId="2F2B6935" w14:textId="13AE0BC4" w:rsidR="00EF21D2" w:rsidRPr="006162C8" w:rsidRDefault="008176BA" w:rsidP="0014437D">
      <w:pPr>
        <w:pStyle w:val="Standard"/>
        <w:tabs>
          <w:tab w:val="left" w:pos="851"/>
        </w:tabs>
        <w:jc w:val="both"/>
        <w:rPr>
          <w:rFonts w:asciiTheme="majorHAnsi" w:hAnsiTheme="majorHAnsi" w:cstheme="majorHAnsi"/>
          <w:sz w:val="22"/>
          <w:szCs w:val="22"/>
        </w:rPr>
      </w:pPr>
      <w:r w:rsidRPr="006162C8">
        <w:rPr>
          <w:rFonts w:asciiTheme="majorHAnsi" w:hAnsiTheme="majorHAnsi" w:cstheme="majorHAnsi"/>
          <w:sz w:val="22"/>
          <w:szCs w:val="22"/>
          <w:u w:val="single"/>
        </w:rPr>
        <w:t>Courriel</w:t>
      </w:r>
      <w:r w:rsidR="00325D19" w:rsidRPr="006162C8">
        <w:rPr>
          <w:rFonts w:asciiTheme="majorHAnsi" w:hAnsiTheme="majorHAnsi" w:cstheme="majorHAnsi"/>
          <w:sz w:val="22"/>
          <w:szCs w:val="22"/>
        </w:rPr>
        <w:t> :</w:t>
      </w:r>
      <w:r w:rsidR="00325D19" w:rsidRPr="006162C8">
        <w:rPr>
          <w:rFonts w:asciiTheme="majorHAnsi" w:hAnsiTheme="majorHAnsi" w:cstheme="majorHAnsi"/>
          <w:sz w:val="22"/>
          <w:szCs w:val="22"/>
        </w:rPr>
        <w:tab/>
      </w:r>
      <w:r w:rsidR="00E01904" w:rsidRPr="00E01904">
        <w:rPr>
          <w:rFonts w:asciiTheme="majorHAnsi" w:hAnsiTheme="majorHAnsi" w:cstheme="majorHAnsi"/>
          <w:sz w:val="22"/>
          <w:szCs w:val="22"/>
        </w:rPr>
        <w:t>nadir.ben-abdesselem@developpement-durable.gouv.fr</w:t>
      </w:r>
      <w:r w:rsidR="0014437D">
        <w:rPr>
          <w:rFonts w:asciiTheme="majorHAnsi" w:hAnsiTheme="majorHAnsi" w:cstheme="majorHAnsi"/>
          <w:sz w:val="22"/>
          <w:szCs w:val="22"/>
        </w:rPr>
        <w:t xml:space="preserve"> </w:t>
      </w:r>
    </w:p>
    <w:p w14:paraId="4589B636" w14:textId="2BD4515A" w:rsidR="00325D19" w:rsidRPr="006162C8" w:rsidRDefault="00325D19" w:rsidP="00325D19">
      <w:pPr>
        <w:pStyle w:val="Standard"/>
        <w:tabs>
          <w:tab w:val="left" w:pos="1134"/>
        </w:tabs>
        <w:jc w:val="both"/>
        <w:rPr>
          <w:rFonts w:asciiTheme="majorHAnsi" w:hAnsiTheme="majorHAnsi" w:cstheme="majorHAnsi"/>
          <w:sz w:val="22"/>
          <w:szCs w:val="22"/>
        </w:rPr>
      </w:pPr>
    </w:p>
    <w:p w14:paraId="24C85750" w14:textId="77777777" w:rsidR="00FA720A" w:rsidRPr="0014437D" w:rsidRDefault="00FA720A" w:rsidP="0014437D">
      <w:pPr>
        <w:pStyle w:val="Standard"/>
        <w:tabs>
          <w:tab w:val="left" w:pos="1134"/>
        </w:tabs>
        <w:jc w:val="both"/>
        <w:rPr>
          <w:rFonts w:asciiTheme="majorHAnsi" w:hAnsiTheme="majorHAnsi" w:cstheme="majorHAnsi"/>
          <w:sz w:val="22"/>
          <w:szCs w:val="22"/>
        </w:rPr>
      </w:pPr>
    </w:p>
    <w:p w14:paraId="601BB908" w14:textId="363A35E8" w:rsidR="00E72174" w:rsidRDefault="00E72174" w:rsidP="0014437D">
      <w:pPr>
        <w:pStyle w:val="Standard"/>
        <w:jc w:val="both"/>
        <w:rPr>
          <w:rFonts w:asciiTheme="majorHAnsi" w:hAnsiTheme="majorHAnsi" w:cstheme="majorHAnsi"/>
          <w:szCs w:val="24"/>
          <w:u w:val="single"/>
        </w:rPr>
      </w:pPr>
      <w:bookmarkStart w:id="43" w:name="_Hlk198713489"/>
      <w:r w:rsidRPr="0014437D">
        <w:rPr>
          <w:rFonts w:ascii="Wingdings" w:eastAsia="Wingdings" w:hAnsi="Wingdings" w:cs="Wingdings"/>
          <w:color w:val="66CCFF"/>
          <w:sz w:val="22"/>
          <w:szCs w:val="22"/>
        </w:rPr>
        <w:t></w:t>
      </w:r>
      <w:bookmarkEnd w:id="43"/>
      <w:r w:rsidR="0014437D">
        <w:rPr>
          <w:rFonts w:asciiTheme="majorHAnsi" w:eastAsia="Wingdings" w:hAnsiTheme="majorHAnsi" w:cstheme="majorHAnsi"/>
          <w:color w:val="66CCFF"/>
          <w:sz w:val="22"/>
          <w:szCs w:val="22"/>
        </w:rPr>
        <w:t xml:space="preserve">  </w:t>
      </w:r>
      <w:r w:rsidRPr="0014437D">
        <w:rPr>
          <w:rFonts w:asciiTheme="majorHAnsi" w:hAnsiTheme="majorHAnsi" w:cstheme="majorHAnsi"/>
          <w:szCs w:val="24"/>
          <w:u w:val="single"/>
        </w:rPr>
        <w:t>Comptable assignataire des paiements</w:t>
      </w:r>
    </w:p>
    <w:p w14:paraId="7232C677" w14:textId="20F4C47C" w:rsidR="00E01904" w:rsidRDefault="00E01904" w:rsidP="0014437D">
      <w:pPr>
        <w:pStyle w:val="Standard"/>
        <w:jc w:val="both"/>
        <w:rPr>
          <w:rFonts w:asciiTheme="majorHAnsi" w:hAnsiTheme="majorHAnsi" w:cstheme="majorHAnsi"/>
          <w:szCs w:val="24"/>
          <w:u w:val="single"/>
        </w:rPr>
      </w:pPr>
    </w:p>
    <w:p w14:paraId="2473DB76" w14:textId="77777777" w:rsidR="00E01904" w:rsidRDefault="00E01904" w:rsidP="00E01904">
      <w:pPr>
        <w:pStyle w:val="fcase2metab"/>
        <w:spacing w:after="60"/>
        <w:ind w:left="0" w:firstLine="0"/>
        <w:jc w:val="center"/>
        <w:rPr>
          <w:rFonts w:asciiTheme="majorHAnsi" w:hAnsiTheme="majorHAnsi" w:cstheme="majorHAnsi"/>
          <w:sz w:val="22"/>
          <w:szCs w:val="22"/>
        </w:rPr>
      </w:pPr>
      <w:r>
        <w:rPr>
          <w:rFonts w:asciiTheme="majorHAnsi" w:hAnsiTheme="majorHAnsi" w:cstheme="majorHAnsi"/>
          <w:sz w:val="22"/>
          <w:szCs w:val="22"/>
        </w:rPr>
        <w:t>Service du contrôle budgétaire et comptable ministériel du MPTD</w:t>
      </w:r>
    </w:p>
    <w:p w14:paraId="0BB705CD" w14:textId="77777777" w:rsidR="00E01904" w:rsidRDefault="00E01904" w:rsidP="00E01904">
      <w:pPr>
        <w:pStyle w:val="fcase2metab"/>
        <w:spacing w:after="60"/>
        <w:jc w:val="center"/>
        <w:rPr>
          <w:rFonts w:asciiTheme="majorHAnsi" w:hAnsiTheme="majorHAnsi" w:cstheme="majorHAnsi"/>
          <w:sz w:val="22"/>
          <w:szCs w:val="22"/>
        </w:rPr>
      </w:pPr>
      <w:r>
        <w:rPr>
          <w:rFonts w:asciiTheme="majorHAnsi" w:hAnsiTheme="majorHAnsi" w:cstheme="majorHAnsi"/>
          <w:sz w:val="22"/>
          <w:szCs w:val="22"/>
        </w:rPr>
        <w:t>DCM - Service facturier</w:t>
      </w:r>
    </w:p>
    <w:p w14:paraId="07664B57" w14:textId="77777777" w:rsidR="00E01904" w:rsidRDefault="00E01904" w:rsidP="00E01904">
      <w:pPr>
        <w:pStyle w:val="fcase2metab"/>
        <w:spacing w:after="60"/>
        <w:jc w:val="center"/>
        <w:rPr>
          <w:rFonts w:asciiTheme="majorHAnsi" w:hAnsiTheme="majorHAnsi" w:cstheme="majorHAnsi"/>
          <w:sz w:val="22"/>
          <w:szCs w:val="22"/>
        </w:rPr>
      </w:pPr>
      <w:r>
        <w:rPr>
          <w:rFonts w:asciiTheme="majorHAnsi" w:hAnsiTheme="majorHAnsi" w:cstheme="majorHAnsi"/>
          <w:sz w:val="22"/>
          <w:szCs w:val="22"/>
        </w:rPr>
        <w:t>La Grande Arche</w:t>
      </w:r>
    </w:p>
    <w:p w14:paraId="7A64EF1E" w14:textId="77777777" w:rsidR="00E01904" w:rsidRDefault="00E01904" w:rsidP="00E01904">
      <w:pPr>
        <w:pStyle w:val="fcase2metab"/>
        <w:spacing w:after="60"/>
        <w:jc w:val="center"/>
        <w:rPr>
          <w:rFonts w:asciiTheme="majorHAnsi" w:hAnsiTheme="majorHAnsi" w:cstheme="majorHAnsi"/>
          <w:sz w:val="22"/>
          <w:szCs w:val="22"/>
        </w:rPr>
      </w:pPr>
      <w:r>
        <w:rPr>
          <w:rFonts w:asciiTheme="majorHAnsi" w:hAnsiTheme="majorHAnsi" w:cstheme="majorHAnsi"/>
          <w:sz w:val="22"/>
          <w:szCs w:val="22"/>
        </w:rPr>
        <w:t>Paroi sud</w:t>
      </w:r>
    </w:p>
    <w:p w14:paraId="0D3639AD" w14:textId="77777777" w:rsidR="00E01904" w:rsidRDefault="00E01904" w:rsidP="00E01904">
      <w:pPr>
        <w:pStyle w:val="fcase2metab"/>
        <w:jc w:val="center"/>
        <w:rPr>
          <w:rFonts w:asciiTheme="majorHAnsi" w:hAnsiTheme="majorHAnsi" w:cstheme="majorHAnsi"/>
          <w:sz w:val="22"/>
          <w:szCs w:val="22"/>
        </w:rPr>
      </w:pPr>
      <w:r>
        <w:rPr>
          <w:rFonts w:asciiTheme="majorHAnsi" w:hAnsiTheme="majorHAnsi" w:cstheme="majorHAnsi"/>
          <w:sz w:val="22"/>
          <w:szCs w:val="22"/>
        </w:rPr>
        <w:t>92055 LA DÉFENSE CEDEX</w:t>
      </w:r>
    </w:p>
    <w:p w14:paraId="744F6B59" w14:textId="77777777" w:rsidR="00E01904" w:rsidRDefault="00E01904" w:rsidP="00E01904">
      <w:pPr>
        <w:pStyle w:val="Standard"/>
        <w:tabs>
          <w:tab w:val="left" w:pos="851"/>
        </w:tabs>
        <w:jc w:val="both"/>
        <w:rPr>
          <w:rFonts w:asciiTheme="majorHAnsi" w:hAnsiTheme="majorHAnsi" w:cstheme="majorHAnsi"/>
          <w:sz w:val="22"/>
          <w:szCs w:val="22"/>
        </w:rPr>
      </w:pPr>
    </w:p>
    <w:p w14:paraId="25D63CCE" w14:textId="77777777" w:rsidR="00E01904" w:rsidRDefault="00E01904" w:rsidP="00E01904">
      <w:pPr>
        <w:pStyle w:val="Standard"/>
        <w:tabs>
          <w:tab w:val="left" w:pos="851"/>
        </w:tabs>
        <w:jc w:val="both"/>
        <w:rPr>
          <w:rFonts w:asciiTheme="majorHAnsi" w:hAnsiTheme="majorHAnsi" w:cstheme="majorHAnsi"/>
          <w:sz w:val="22"/>
          <w:szCs w:val="22"/>
        </w:rPr>
      </w:pPr>
      <w:r>
        <w:rPr>
          <w:rFonts w:asciiTheme="majorHAnsi" w:hAnsiTheme="majorHAnsi" w:cstheme="majorHAnsi"/>
          <w:sz w:val="22"/>
          <w:szCs w:val="22"/>
        </w:rPr>
        <w:t>Téléphone : 01 40 81 67 17</w:t>
      </w:r>
    </w:p>
    <w:p w14:paraId="26E76DE6" w14:textId="77777777" w:rsidR="00E01904" w:rsidRDefault="00E01904" w:rsidP="00E01904">
      <w:pPr>
        <w:pStyle w:val="Standard"/>
        <w:tabs>
          <w:tab w:val="left" w:pos="851"/>
        </w:tabs>
        <w:jc w:val="both"/>
        <w:rPr>
          <w:rFonts w:asciiTheme="majorHAnsi" w:hAnsiTheme="majorHAnsi" w:cstheme="majorHAnsi"/>
          <w:sz w:val="22"/>
          <w:szCs w:val="22"/>
        </w:rPr>
      </w:pPr>
      <w:r>
        <w:rPr>
          <w:rFonts w:asciiTheme="majorHAnsi" w:hAnsiTheme="majorHAnsi" w:cstheme="majorHAnsi"/>
          <w:sz w:val="22"/>
          <w:szCs w:val="22"/>
        </w:rPr>
        <w:t xml:space="preserve">Courriel : </w:t>
      </w:r>
      <w:r>
        <w:rPr>
          <w:rStyle w:val="LienInternet"/>
          <w:rFonts w:asciiTheme="majorHAnsi" w:hAnsiTheme="majorHAnsi" w:cstheme="majorHAnsi"/>
          <w:sz w:val="22"/>
          <w:szCs w:val="22"/>
        </w:rPr>
        <w:t>DCM@developpement-durable.gouv.fr</w:t>
      </w:r>
    </w:p>
    <w:p w14:paraId="176FD9D6" w14:textId="77777777" w:rsidR="00E01904" w:rsidRDefault="00E01904" w:rsidP="00E01904">
      <w:pPr>
        <w:suppressAutoHyphens w:val="0"/>
        <w:rPr>
          <w:rFonts w:asciiTheme="majorHAnsi" w:eastAsia="Times New Roman" w:hAnsiTheme="majorHAnsi" w:cstheme="majorHAnsi"/>
          <w:sz w:val="22"/>
          <w:szCs w:val="22"/>
          <w:lang w:bidi="ar-SA"/>
        </w:rPr>
      </w:pPr>
    </w:p>
    <w:p w14:paraId="69228942" w14:textId="77777777" w:rsidR="00E01904" w:rsidRPr="0014437D" w:rsidRDefault="00E01904" w:rsidP="0014437D">
      <w:pPr>
        <w:pStyle w:val="Standard"/>
        <w:jc w:val="both"/>
        <w:rPr>
          <w:rFonts w:asciiTheme="majorHAnsi" w:hAnsiTheme="majorHAnsi" w:cstheme="majorHAnsi"/>
          <w:szCs w:val="24"/>
        </w:rPr>
      </w:pPr>
    </w:p>
    <w:p w14:paraId="229655D4" w14:textId="77777777" w:rsidR="00E72174" w:rsidRPr="0014437D" w:rsidRDefault="00E72174" w:rsidP="0014437D">
      <w:pPr>
        <w:pStyle w:val="Standard"/>
        <w:tabs>
          <w:tab w:val="left" w:pos="1134"/>
        </w:tabs>
        <w:jc w:val="both"/>
        <w:rPr>
          <w:rFonts w:asciiTheme="majorHAnsi" w:hAnsiTheme="majorHAnsi" w:cstheme="majorHAnsi"/>
          <w:sz w:val="22"/>
          <w:szCs w:val="22"/>
        </w:rPr>
      </w:pPr>
    </w:p>
    <w:p w14:paraId="5BE96FFC" w14:textId="67497779" w:rsidR="00201EF6" w:rsidRPr="0014437D" w:rsidRDefault="00201EF6" w:rsidP="0014437D">
      <w:pPr>
        <w:pStyle w:val="Standard"/>
        <w:tabs>
          <w:tab w:val="left" w:pos="1134"/>
        </w:tabs>
        <w:jc w:val="both"/>
        <w:rPr>
          <w:rFonts w:asciiTheme="majorHAnsi" w:hAnsiTheme="majorHAnsi" w:cstheme="majorHAnsi"/>
          <w:sz w:val="22"/>
          <w:szCs w:val="22"/>
        </w:rPr>
      </w:pPr>
    </w:p>
    <w:p w14:paraId="70EDE375" w14:textId="77777777" w:rsidR="0014437D" w:rsidRDefault="0014437D">
      <w:pPr>
        <w:suppressAutoHyphens w:val="0"/>
        <w:textAlignment w:val="auto"/>
        <w:rPr>
          <w:rFonts w:asciiTheme="majorHAnsi" w:eastAsia="Times New Roman" w:hAnsiTheme="majorHAnsi" w:cstheme="majorHAnsi"/>
          <w:sz w:val="22"/>
          <w:szCs w:val="22"/>
          <w:lang w:bidi="ar-SA"/>
        </w:rPr>
      </w:pPr>
      <w:r>
        <w:rPr>
          <w:rFonts w:asciiTheme="majorHAnsi" w:hAnsiTheme="majorHAnsi" w:cstheme="majorHAnsi"/>
          <w:sz w:val="22"/>
          <w:szCs w:val="22"/>
        </w:rPr>
        <w:br w:type="page"/>
      </w:r>
    </w:p>
    <w:p w14:paraId="39DF88C5" w14:textId="5B7D4C88" w:rsidR="00201EF6" w:rsidRPr="0014437D" w:rsidRDefault="00201EF6" w:rsidP="0014437D">
      <w:pPr>
        <w:pStyle w:val="Standard"/>
        <w:tabs>
          <w:tab w:val="left" w:pos="1134"/>
        </w:tabs>
        <w:jc w:val="both"/>
        <w:rPr>
          <w:rFonts w:asciiTheme="majorHAnsi" w:hAnsiTheme="majorHAnsi" w:cstheme="majorHAnsi"/>
          <w:sz w:val="22"/>
          <w:szCs w:val="22"/>
        </w:rPr>
      </w:pPr>
      <w:r w:rsidRPr="0014437D">
        <w:rPr>
          <w:rFonts w:asciiTheme="majorHAnsi" w:hAnsiTheme="majorHAnsi" w:cstheme="majorHAnsi"/>
          <w:sz w:val="22"/>
          <w:szCs w:val="22"/>
        </w:rPr>
        <w:lastRenderedPageBreak/>
        <w:t>Imputation budgétaire :</w:t>
      </w:r>
    </w:p>
    <w:p w14:paraId="2FEBDC84" w14:textId="6CA7EA6F" w:rsidR="00CB410D" w:rsidRDefault="00E01904" w:rsidP="0014437D">
      <w:pPr>
        <w:pStyle w:val="Standard"/>
        <w:tabs>
          <w:tab w:val="left" w:pos="1134"/>
        </w:tabs>
        <w:jc w:val="both"/>
        <w:rPr>
          <w:rFonts w:asciiTheme="majorHAnsi" w:hAnsiTheme="majorHAnsi" w:cstheme="majorHAnsi"/>
          <w:sz w:val="22"/>
          <w:szCs w:val="22"/>
        </w:rPr>
      </w:pPr>
      <w:r>
        <w:rPr>
          <w:rFonts w:asciiTheme="majorHAnsi" w:hAnsiTheme="majorHAnsi" w:cstheme="majorHAnsi"/>
          <w:sz w:val="22"/>
          <w:szCs w:val="22"/>
        </w:rPr>
        <w:t>Budget de l'État – Programme 203</w:t>
      </w:r>
    </w:p>
    <w:p w14:paraId="00D99698" w14:textId="77777777" w:rsidR="00E01904" w:rsidRPr="0014437D" w:rsidRDefault="00E01904" w:rsidP="0014437D">
      <w:pPr>
        <w:pStyle w:val="Standard"/>
        <w:tabs>
          <w:tab w:val="left" w:pos="1134"/>
        </w:tabs>
        <w:jc w:val="both"/>
        <w:rPr>
          <w:rFonts w:asciiTheme="majorHAnsi" w:hAnsiTheme="majorHAnsi" w:cstheme="majorHAnsi"/>
          <w:sz w:val="22"/>
          <w:szCs w:val="22"/>
        </w:rPr>
      </w:pPr>
    </w:p>
    <w:p w14:paraId="7ABC8D11"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2E7CCFA5" w14:textId="77777777" w:rsidR="00CB410D" w:rsidRPr="0014437D" w:rsidRDefault="008176BA" w:rsidP="0014437D">
      <w:pPr>
        <w:pStyle w:val="Standard"/>
        <w:tabs>
          <w:tab w:val="left" w:pos="1134"/>
        </w:tabs>
        <w:jc w:val="both"/>
        <w:rPr>
          <w:rFonts w:asciiTheme="majorHAnsi" w:hAnsiTheme="majorHAnsi" w:cstheme="majorHAnsi"/>
          <w:b/>
          <w:bCs/>
          <w:sz w:val="22"/>
          <w:szCs w:val="22"/>
        </w:rPr>
      </w:pPr>
      <w:r w:rsidRPr="0014437D">
        <w:rPr>
          <w:rFonts w:asciiTheme="majorHAnsi" w:hAnsiTheme="majorHAnsi" w:cstheme="majorHAnsi"/>
          <w:b/>
          <w:bCs/>
          <w:sz w:val="22"/>
          <w:szCs w:val="22"/>
        </w:rPr>
        <w:t>Pour l’Etat et ses établissements :</w:t>
      </w:r>
    </w:p>
    <w:p w14:paraId="0536BA32" w14:textId="77777777" w:rsidR="00CB410D" w:rsidRPr="0014437D" w:rsidRDefault="008176BA" w:rsidP="0014437D">
      <w:pPr>
        <w:pStyle w:val="Standard"/>
        <w:tabs>
          <w:tab w:val="left" w:pos="1134"/>
        </w:tabs>
        <w:jc w:val="both"/>
        <w:rPr>
          <w:rFonts w:asciiTheme="majorHAnsi" w:hAnsiTheme="majorHAnsi" w:cstheme="majorHAnsi"/>
          <w:sz w:val="20"/>
        </w:rPr>
      </w:pPr>
      <w:r w:rsidRPr="0014437D">
        <w:rPr>
          <w:rFonts w:asciiTheme="majorHAnsi" w:hAnsiTheme="majorHAnsi" w:cstheme="majorHAnsi"/>
          <w:sz w:val="20"/>
        </w:rPr>
        <w:t>(Visa ou avis de l’autorité chargée du contrôle financier.)</w:t>
      </w:r>
    </w:p>
    <w:p w14:paraId="1F91CE0F"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379ACA46" w14:textId="2A93F3F8" w:rsidR="00CB410D" w:rsidRDefault="00CB410D" w:rsidP="0014437D">
      <w:pPr>
        <w:pStyle w:val="Standard"/>
        <w:tabs>
          <w:tab w:val="left" w:pos="1134"/>
        </w:tabs>
        <w:jc w:val="both"/>
        <w:rPr>
          <w:rFonts w:asciiTheme="majorHAnsi" w:hAnsiTheme="majorHAnsi" w:cstheme="majorHAnsi"/>
          <w:sz w:val="22"/>
          <w:szCs w:val="22"/>
        </w:rPr>
      </w:pPr>
    </w:p>
    <w:p w14:paraId="090330DD" w14:textId="5A763180" w:rsidR="0014437D" w:rsidRDefault="0014437D" w:rsidP="0014437D">
      <w:pPr>
        <w:pStyle w:val="Standard"/>
        <w:tabs>
          <w:tab w:val="left" w:pos="1134"/>
        </w:tabs>
        <w:jc w:val="both"/>
        <w:rPr>
          <w:rFonts w:asciiTheme="majorHAnsi" w:hAnsiTheme="majorHAnsi" w:cstheme="majorHAnsi"/>
          <w:sz w:val="22"/>
          <w:szCs w:val="22"/>
        </w:rPr>
      </w:pPr>
    </w:p>
    <w:p w14:paraId="0355E394" w14:textId="110863B5" w:rsidR="0014437D" w:rsidRDefault="0014437D" w:rsidP="0014437D">
      <w:pPr>
        <w:pStyle w:val="Standard"/>
        <w:tabs>
          <w:tab w:val="left" w:pos="1134"/>
        </w:tabs>
        <w:jc w:val="both"/>
        <w:rPr>
          <w:rFonts w:asciiTheme="majorHAnsi" w:hAnsiTheme="majorHAnsi" w:cstheme="majorHAnsi"/>
          <w:sz w:val="22"/>
          <w:szCs w:val="22"/>
        </w:rPr>
      </w:pPr>
    </w:p>
    <w:p w14:paraId="09E5E069" w14:textId="52DEE4D3" w:rsidR="0014437D" w:rsidRDefault="0014437D" w:rsidP="0014437D">
      <w:pPr>
        <w:pStyle w:val="Standard"/>
        <w:tabs>
          <w:tab w:val="left" w:pos="1134"/>
        </w:tabs>
        <w:jc w:val="both"/>
        <w:rPr>
          <w:rFonts w:asciiTheme="majorHAnsi" w:hAnsiTheme="majorHAnsi" w:cstheme="majorHAnsi"/>
          <w:sz w:val="22"/>
          <w:szCs w:val="22"/>
        </w:rPr>
      </w:pPr>
    </w:p>
    <w:p w14:paraId="4BFD53D5" w14:textId="77777777" w:rsidR="0014437D" w:rsidRPr="0014437D" w:rsidRDefault="0014437D" w:rsidP="0014437D">
      <w:pPr>
        <w:pStyle w:val="Standard"/>
        <w:tabs>
          <w:tab w:val="left" w:pos="1134"/>
        </w:tabs>
        <w:jc w:val="both"/>
        <w:rPr>
          <w:rFonts w:asciiTheme="majorHAnsi" w:hAnsiTheme="majorHAnsi" w:cstheme="majorHAnsi"/>
          <w:sz w:val="22"/>
          <w:szCs w:val="22"/>
        </w:rPr>
      </w:pPr>
    </w:p>
    <w:p w14:paraId="484EBB71" w14:textId="53B38F79" w:rsidR="00CB410D" w:rsidRPr="0014437D" w:rsidRDefault="0014437D" w:rsidP="0014437D">
      <w:pPr>
        <w:pStyle w:val="Standard"/>
        <w:tabs>
          <w:tab w:val="right" w:pos="6804"/>
        </w:tabs>
        <w:jc w:val="both"/>
        <w:rPr>
          <w:rFonts w:asciiTheme="majorHAnsi" w:hAnsiTheme="majorHAnsi" w:cstheme="majorHAnsi"/>
          <w:sz w:val="22"/>
          <w:szCs w:val="22"/>
        </w:rPr>
      </w:pPr>
      <w:r>
        <w:rPr>
          <w:rFonts w:asciiTheme="majorHAnsi" w:hAnsiTheme="majorHAnsi" w:cstheme="majorHAnsi"/>
          <w:sz w:val="22"/>
          <w:szCs w:val="22"/>
        </w:rPr>
        <w:tab/>
        <w:t>A Paris,</w:t>
      </w:r>
    </w:p>
    <w:p w14:paraId="0392DC52"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341ADF86"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7B27217A" w14:textId="77777777" w:rsidR="00CB410D" w:rsidRPr="0014437D" w:rsidRDefault="00CB410D" w:rsidP="0014437D">
      <w:pPr>
        <w:pStyle w:val="Standard"/>
        <w:tabs>
          <w:tab w:val="left" w:pos="1134"/>
        </w:tabs>
        <w:jc w:val="both"/>
        <w:rPr>
          <w:rFonts w:asciiTheme="majorHAnsi" w:hAnsiTheme="majorHAnsi" w:cstheme="majorHAnsi"/>
          <w:sz w:val="22"/>
          <w:szCs w:val="22"/>
        </w:rPr>
      </w:pPr>
    </w:p>
    <w:sectPr w:rsidR="00CB410D" w:rsidRPr="0014437D" w:rsidSect="00C46F67">
      <w:footerReference w:type="default" r:id="rId8"/>
      <w:headerReference w:type="first" r:id="rId9"/>
      <w:type w:val="continuous"/>
      <w:pgSz w:w="11906" w:h="16838"/>
      <w:pgMar w:top="1440" w:right="1080" w:bottom="1440" w:left="1080" w:header="680" w:footer="68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762A" w14:textId="77777777" w:rsidR="000F2C52" w:rsidRDefault="000F2C52">
      <w:r>
        <w:separator/>
      </w:r>
    </w:p>
  </w:endnote>
  <w:endnote w:type="continuationSeparator" w:id="0">
    <w:p w14:paraId="45062845" w14:textId="77777777" w:rsidR="000F2C52" w:rsidRDefault="000F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charset w:val="00"/>
    <w:family w:val="auto"/>
    <w:pitch w:val="default"/>
  </w:font>
  <w:font w:name="Univers, Arial">
    <w:altName w:val="Times New Roman"/>
    <w:charset w:val="00"/>
    <w:family w:val="swiss"/>
    <w:pitch w:val="variable"/>
  </w:font>
  <w:font w:name="Letter Gothic">
    <w:altName w:val="Courier New"/>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6"/>
      <w:gridCol w:w="6041"/>
      <w:gridCol w:w="863"/>
      <w:gridCol w:w="564"/>
      <w:gridCol w:w="230"/>
      <w:gridCol w:w="345"/>
    </w:tblGrid>
    <w:tr w:rsidR="00CB410D" w:rsidRPr="00C46F67"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C46F67" w:rsidRDefault="008176BA">
          <w:pPr>
            <w:pStyle w:val="Standard"/>
            <w:snapToGrid w:val="0"/>
            <w:rPr>
              <w:rFonts w:asciiTheme="majorHAnsi" w:hAnsiTheme="majorHAnsi" w:cstheme="majorHAnsi"/>
              <w:b/>
              <w:szCs w:val="24"/>
            </w:rPr>
          </w:pPr>
          <w:r w:rsidRPr="00C46F67">
            <w:rPr>
              <w:rFonts w:asciiTheme="majorHAnsi" w:hAnsiTheme="majorHAnsi" w:cstheme="majorHAnsi"/>
              <w:b/>
              <w:szCs w:val="24"/>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5DAA6118" w:rsidR="00CB410D" w:rsidRPr="00C46F67" w:rsidRDefault="008F049C" w:rsidP="006850E8">
          <w:pPr>
            <w:pStyle w:val="Standard"/>
            <w:jc w:val="center"/>
            <w:rPr>
              <w:rFonts w:asciiTheme="majorHAnsi" w:hAnsiTheme="majorHAnsi" w:cstheme="majorHAnsi"/>
              <w:b/>
              <w:szCs w:val="24"/>
            </w:rPr>
          </w:pPr>
          <w:r w:rsidRPr="00C46F67">
            <w:rPr>
              <w:rFonts w:asciiTheme="majorHAnsi" w:hAnsiTheme="majorHAnsi" w:cstheme="majorHAnsi"/>
              <w:b/>
              <w:szCs w:val="24"/>
            </w:rPr>
            <w:t>DGITM-</w:t>
          </w:r>
          <w:r w:rsidR="00AE1153">
            <w:rPr>
              <w:rFonts w:asciiTheme="majorHAnsi" w:hAnsiTheme="majorHAnsi" w:cstheme="majorHAnsi"/>
              <w:b/>
              <w:szCs w:val="24"/>
            </w:rPr>
            <w:t>DMR-SAM1-13-2025</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C46F67" w:rsidRDefault="008176BA">
          <w:pPr>
            <w:pStyle w:val="Standard"/>
            <w:tabs>
              <w:tab w:val="center" w:pos="1366"/>
              <w:tab w:val="right" w:pos="2733"/>
            </w:tabs>
            <w:rPr>
              <w:rFonts w:asciiTheme="majorHAnsi" w:hAnsiTheme="majorHAnsi" w:cstheme="majorHAnsi"/>
              <w:b/>
              <w:szCs w:val="24"/>
            </w:rPr>
          </w:pPr>
          <w:r w:rsidRPr="00C46F67">
            <w:rPr>
              <w:rFonts w:asciiTheme="majorHAnsi" w:hAnsiTheme="majorHAnsi" w:cstheme="majorHAnsi"/>
              <w:b/>
              <w:szCs w:val="24"/>
            </w:rPr>
            <w:t>Page :</w:t>
          </w:r>
        </w:p>
      </w:tc>
      <w:tc>
        <w:tcPr>
          <w:tcW w:w="565" w:type="dxa"/>
          <w:tcBorders>
            <w:top w:val="single" w:sz="4" w:space="0" w:color="00000A"/>
            <w:bottom w:val="single" w:sz="4" w:space="0" w:color="00000A"/>
          </w:tcBorders>
          <w:shd w:val="clear" w:color="auto" w:fill="66CCFF"/>
          <w:tcMar>
            <w:left w:w="71" w:type="dxa"/>
          </w:tcMar>
        </w:tcPr>
        <w:p w14:paraId="04653584" w14:textId="20D55488" w:rsidR="00CB410D" w:rsidRPr="00C46F67" w:rsidRDefault="008176BA">
          <w:pPr>
            <w:pStyle w:val="Standard"/>
            <w:jc w:val="center"/>
            <w:rPr>
              <w:rFonts w:asciiTheme="majorHAnsi" w:hAnsiTheme="majorHAnsi" w:cstheme="majorHAnsi"/>
              <w:szCs w:val="24"/>
            </w:rPr>
          </w:pPr>
          <w:r w:rsidRPr="00C46F67">
            <w:rPr>
              <w:rFonts w:asciiTheme="majorHAnsi" w:hAnsiTheme="majorHAnsi" w:cstheme="majorHAnsi"/>
              <w:szCs w:val="24"/>
            </w:rPr>
            <w:fldChar w:fldCharType="begin"/>
          </w:r>
          <w:r w:rsidRPr="00C46F67">
            <w:rPr>
              <w:rFonts w:asciiTheme="majorHAnsi" w:hAnsiTheme="majorHAnsi" w:cstheme="majorHAnsi"/>
              <w:szCs w:val="24"/>
            </w:rPr>
            <w:instrText>PAGE</w:instrText>
          </w:r>
          <w:r w:rsidRPr="00C46F67">
            <w:rPr>
              <w:rFonts w:asciiTheme="majorHAnsi" w:hAnsiTheme="majorHAnsi" w:cstheme="majorHAnsi"/>
              <w:szCs w:val="24"/>
            </w:rPr>
            <w:fldChar w:fldCharType="separate"/>
          </w:r>
          <w:r w:rsidR="00BC784F" w:rsidRPr="00C46F67">
            <w:rPr>
              <w:rFonts w:asciiTheme="majorHAnsi" w:hAnsiTheme="majorHAnsi" w:cstheme="majorHAnsi"/>
              <w:noProof/>
              <w:szCs w:val="24"/>
            </w:rPr>
            <w:t>4</w:t>
          </w:r>
          <w:r w:rsidRPr="00C46F67">
            <w:rPr>
              <w:rFonts w:asciiTheme="majorHAnsi" w:hAnsiTheme="majorHAnsi" w:cstheme="majorHAnsi"/>
              <w:szCs w:val="24"/>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C46F67" w:rsidRDefault="008176BA">
          <w:pPr>
            <w:pStyle w:val="Standard"/>
            <w:jc w:val="center"/>
            <w:rPr>
              <w:rFonts w:asciiTheme="majorHAnsi" w:hAnsiTheme="majorHAnsi" w:cstheme="majorHAnsi"/>
              <w:b/>
              <w:szCs w:val="24"/>
            </w:rPr>
          </w:pPr>
          <w:r w:rsidRPr="00C46F67">
            <w:rPr>
              <w:rFonts w:asciiTheme="majorHAnsi" w:hAnsiTheme="majorHAnsi" w:cstheme="majorHAnsi"/>
              <w:b/>
              <w:szCs w:val="24"/>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52771EB8" w:rsidR="00CB410D" w:rsidRPr="00C46F67" w:rsidRDefault="008176BA">
          <w:pPr>
            <w:pStyle w:val="Standard"/>
            <w:jc w:val="center"/>
            <w:rPr>
              <w:rFonts w:asciiTheme="majorHAnsi" w:hAnsiTheme="majorHAnsi" w:cstheme="majorHAnsi"/>
              <w:szCs w:val="24"/>
            </w:rPr>
          </w:pPr>
          <w:r w:rsidRPr="00C46F67">
            <w:rPr>
              <w:rFonts w:asciiTheme="majorHAnsi" w:hAnsiTheme="majorHAnsi" w:cstheme="majorHAnsi"/>
              <w:szCs w:val="24"/>
            </w:rPr>
            <w:fldChar w:fldCharType="begin"/>
          </w:r>
          <w:r w:rsidRPr="00C46F67">
            <w:rPr>
              <w:rFonts w:asciiTheme="majorHAnsi" w:hAnsiTheme="majorHAnsi" w:cstheme="majorHAnsi"/>
              <w:szCs w:val="24"/>
            </w:rPr>
            <w:instrText>NUMPAGES</w:instrText>
          </w:r>
          <w:r w:rsidRPr="00C46F67">
            <w:rPr>
              <w:rFonts w:asciiTheme="majorHAnsi" w:hAnsiTheme="majorHAnsi" w:cstheme="majorHAnsi"/>
              <w:szCs w:val="24"/>
            </w:rPr>
            <w:fldChar w:fldCharType="separate"/>
          </w:r>
          <w:r w:rsidR="00BC784F" w:rsidRPr="00C46F67">
            <w:rPr>
              <w:rFonts w:asciiTheme="majorHAnsi" w:hAnsiTheme="majorHAnsi" w:cstheme="majorHAnsi"/>
              <w:noProof/>
              <w:szCs w:val="24"/>
            </w:rPr>
            <w:t>6</w:t>
          </w:r>
          <w:r w:rsidRPr="00C46F67">
            <w:rPr>
              <w:rFonts w:asciiTheme="majorHAnsi" w:hAnsiTheme="majorHAnsi" w:cstheme="majorHAnsi"/>
              <w:szCs w:val="24"/>
            </w:rPr>
            <w:fldChar w:fldCharType="end"/>
          </w:r>
        </w:p>
      </w:tc>
    </w:tr>
  </w:tbl>
  <w:p w14:paraId="48C0F489" w14:textId="77777777" w:rsidR="00CB410D" w:rsidRDefault="00CB410D" w:rsidP="00BE686A">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76295" w14:textId="77777777" w:rsidR="000F2C52" w:rsidRDefault="000F2C52"/>
  </w:footnote>
  <w:footnote w:type="continuationSeparator" w:id="0">
    <w:p w14:paraId="06E1ECB8" w14:textId="77777777" w:rsidR="000F2C52" w:rsidRDefault="000F2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F680" w14:textId="0A8AC07E" w:rsidR="00C46F67" w:rsidRDefault="00C46F67">
    <w:pPr>
      <w:pStyle w:val="En-tte"/>
    </w:pPr>
    <w:r>
      <w:rPr>
        <w:noProof/>
      </w:rPr>
      <w:drawing>
        <wp:anchor distT="0" distB="0" distL="114300" distR="114300" simplePos="0" relativeHeight="251658240" behindDoc="0" locked="0" layoutInCell="1" allowOverlap="1" wp14:anchorId="080749F0" wp14:editId="57A2E47E">
          <wp:simplePos x="0" y="0"/>
          <wp:positionH relativeFrom="column">
            <wp:posOffset>-333375</wp:posOffset>
          </wp:positionH>
          <wp:positionV relativeFrom="paragraph">
            <wp:posOffset>478790</wp:posOffset>
          </wp:positionV>
          <wp:extent cx="2609215" cy="1584960"/>
          <wp:effectExtent l="0" t="0" r="0" b="0"/>
          <wp:wrapThrough wrapText="bothSides">
            <wp:wrapPolygon edited="0">
              <wp:start x="946" y="1558"/>
              <wp:lineTo x="946" y="19731"/>
              <wp:lineTo x="4889" y="19731"/>
              <wp:lineTo x="4889" y="18692"/>
              <wp:lineTo x="10724" y="14538"/>
              <wp:lineTo x="20344" y="14538"/>
              <wp:lineTo x="20501" y="12462"/>
              <wp:lineTo x="16401" y="8827"/>
              <wp:lineTo x="16086" y="7788"/>
              <wp:lineTo x="8989" y="6231"/>
              <wp:lineTo x="9304" y="5971"/>
              <wp:lineTo x="8358" y="4673"/>
              <wp:lineTo x="5204" y="1558"/>
              <wp:lineTo x="946" y="1558"/>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158496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15:restartNumberingAfterBreak="0">
    <w:nsid w:val="17B4791D"/>
    <w:multiLevelType w:val="hybridMultilevel"/>
    <w:tmpl w:val="69D8E1D2"/>
    <w:lvl w:ilvl="0" w:tplc="CD909E24">
      <w:numFmt w:val="bullet"/>
      <w:lvlText w:val="•"/>
      <w:lvlJc w:val="left"/>
      <w:pPr>
        <w:ind w:left="1215" w:hanging="855"/>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7B705BAB"/>
    <w:multiLevelType w:val="hybridMultilevel"/>
    <w:tmpl w:val="D1F07B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TAMARIA-CESTRE Isabelle">
    <w15:presenceInfo w15:providerId="AD" w15:userId="S-1-5-21-4276358278-3772456312-481434233-20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14B2E"/>
    <w:rsid w:val="00033184"/>
    <w:rsid w:val="000702AA"/>
    <w:rsid w:val="000858CE"/>
    <w:rsid w:val="000F2C52"/>
    <w:rsid w:val="00115096"/>
    <w:rsid w:val="0014437D"/>
    <w:rsid w:val="0018339B"/>
    <w:rsid w:val="001B7852"/>
    <w:rsid w:val="001C1522"/>
    <w:rsid w:val="00201EF6"/>
    <w:rsid w:val="00207E1A"/>
    <w:rsid w:val="00232962"/>
    <w:rsid w:val="00255540"/>
    <w:rsid w:val="00325D19"/>
    <w:rsid w:val="0035322F"/>
    <w:rsid w:val="003D18A9"/>
    <w:rsid w:val="0046715D"/>
    <w:rsid w:val="005D43DC"/>
    <w:rsid w:val="006162C8"/>
    <w:rsid w:val="00665515"/>
    <w:rsid w:val="006672D6"/>
    <w:rsid w:val="006850E8"/>
    <w:rsid w:val="006931F4"/>
    <w:rsid w:val="006A0426"/>
    <w:rsid w:val="006B35B5"/>
    <w:rsid w:val="006D1EB7"/>
    <w:rsid w:val="006E739C"/>
    <w:rsid w:val="00766DA5"/>
    <w:rsid w:val="00770AC7"/>
    <w:rsid w:val="007C0008"/>
    <w:rsid w:val="008176BA"/>
    <w:rsid w:val="0082395A"/>
    <w:rsid w:val="008B20EE"/>
    <w:rsid w:val="008D2ABE"/>
    <w:rsid w:val="008F049C"/>
    <w:rsid w:val="00932723"/>
    <w:rsid w:val="009804E7"/>
    <w:rsid w:val="009A713A"/>
    <w:rsid w:val="00A27E3C"/>
    <w:rsid w:val="00A4600E"/>
    <w:rsid w:val="00AC0842"/>
    <w:rsid w:val="00AE1153"/>
    <w:rsid w:val="00B44A4D"/>
    <w:rsid w:val="00BC784F"/>
    <w:rsid w:val="00BD255A"/>
    <w:rsid w:val="00BE686A"/>
    <w:rsid w:val="00C46F67"/>
    <w:rsid w:val="00CB2A10"/>
    <w:rsid w:val="00CB410D"/>
    <w:rsid w:val="00CD43DE"/>
    <w:rsid w:val="00D00303"/>
    <w:rsid w:val="00D97566"/>
    <w:rsid w:val="00DA071E"/>
    <w:rsid w:val="00E01904"/>
    <w:rsid w:val="00E72174"/>
    <w:rsid w:val="00EF21D2"/>
    <w:rsid w:val="00F4723A"/>
    <w:rsid w:val="00F700A6"/>
    <w:rsid w:val="00F7559E"/>
    <w:rsid w:val="00FA720A"/>
    <w:rsid w:val="00FB430D"/>
    <w:rsid w:val="00FC70D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textAlignment w:val="baseline"/>
    </w:pPr>
    <w:rPr>
      <w:color w:val="00000A"/>
      <w:sz w:val="24"/>
    </w:r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character" w:styleId="Mentionnonrsolue">
    <w:name w:val="Unresolved Mention"/>
    <w:basedOn w:val="Policepardfaut"/>
    <w:uiPriority w:val="99"/>
    <w:semiHidden/>
    <w:unhideWhenUsed/>
    <w:rsid w:val="000702AA"/>
    <w:rPr>
      <w:color w:val="605E5C"/>
      <w:shd w:val="clear" w:color="auto" w:fill="E1DFDD"/>
    </w:rPr>
  </w:style>
  <w:style w:type="character" w:customStyle="1" w:styleId="StandardCar">
    <w:name w:val="Standard Car"/>
    <w:basedOn w:val="Policepardfaut"/>
    <w:link w:val="Standard"/>
    <w:qFormat/>
    <w:rsid w:val="00E72174"/>
    <w:rPr>
      <w:rFonts w:ascii="Univers, Arial" w:eastAsia="Times New Roman" w:hAnsi="Univers, Arial" w:cs="Univers, Arial"/>
      <w:color w:val="00000A"/>
      <w:sz w:val="24"/>
      <w:szCs w:val="20"/>
      <w:lang w:bidi="ar-SA"/>
    </w:rPr>
  </w:style>
  <w:style w:type="paragraph" w:styleId="Rvision">
    <w:name w:val="Revision"/>
    <w:hidden/>
    <w:uiPriority w:val="99"/>
    <w:semiHidden/>
    <w:rsid w:val="00014B2E"/>
    <w:rPr>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02500">
      <w:bodyDiv w:val="1"/>
      <w:marLeft w:val="0"/>
      <w:marRight w:val="0"/>
      <w:marTop w:val="0"/>
      <w:marBottom w:val="0"/>
      <w:divBdr>
        <w:top w:val="none" w:sz="0" w:space="0" w:color="auto"/>
        <w:left w:val="none" w:sz="0" w:space="0" w:color="auto"/>
        <w:bottom w:val="none" w:sz="0" w:space="0" w:color="auto"/>
        <w:right w:val="none" w:sz="0" w:space="0" w:color="auto"/>
      </w:divBdr>
    </w:div>
    <w:div w:id="479619508">
      <w:bodyDiv w:val="1"/>
      <w:marLeft w:val="0"/>
      <w:marRight w:val="0"/>
      <w:marTop w:val="0"/>
      <w:marBottom w:val="0"/>
      <w:divBdr>
        <w:top w:val="none" w:sz="0" w:space="0" w:color="auto"/>
        <w:left w:val="none" w:sz="0" w:space="0" w:color="auto"/>
        <w:bottom w:val="none" w:sz="0" w:space="0" w:color="auto"/>
        <w:right w:val="none" w:sz="0" w:space="0" w:color="auto"/>
      </w:divBdr>
    </w:div>
    <w:div w:id="1235505101">
      <w:bodyDiv w:val="1"/>
      <w:marLeft w:val="0"/>
      <w:marRight w:val="0"/>
      <w:marTop w:val="0"/>
      <w:marBottom w:val="0"/>
      <w:divBdr>
        <w:top w:val="none" w:sz="0" w:space="0" w:color="auto"/>
        <w:left w:val="none" w:sz="0" w:space="0" w:color="auto"/>
        <w:bottom w:val="none" w:sz="0" w:space="0" w:color="auto"/>
        <w:right w:val="none" w:sz="0" w:space="0" w:color="auto"/>
      </w:divBdr>
    </w:div>
    <w:div w:id="188325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F4509-560A-4C84-A8FC-2CBBE005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1162</Words>
  <Characters>6393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SANTAMARIA-CESTRE Isabelle</cp:lastModifiedBy>
  <cp:revision>19</cp:revision>
  <dcterms:created xsi:type="dcterms:W3CDTF">2020-12-02T17:03:00Z</dcterms:created>
  <dcterms:modified xsi:type="dcterms:W3CDTF">2025-08-18T16:36:00Z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